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2E381" w14:textId="77777777" w:rsidR="00EA39C4" w:rsidRDefault="00EA39C4">
      <w:pPr>
        <w:pStyle w:val="Heading1"/>
        <w:pPrChange w:id="0" w:author="Ting Li" w:date="2022-05-16T17:05:00Z">
          <w:pPr>
            <w:pStyle w:val="Heading1"/>
            <w:pBdr>
              <w:bottom w:val="single" w:sz="4" w:space="1" w:color="17365D" w:themeColor="text2" w:themeShade="BF"/>
            </w:pBdr>
          </w:pPr>
        </w:pPrChange>
      </w:pPr>
      <w:r>
        <w:t>Adaptation and Resilience</w:t>
      </w:r>
    </w:p>
    <w:p w14:paraId="3C6E9D63" w14:textId="77777777" w:rsidR="00EA39C4" w:rsidRPr="00A03B80" w:rsidRDefault="00EA39C4" w:rsidP="009F5E0B">
      <w:pPr>
        <w:pStyle w:val="Heading3"/>
      </w:pPr>
      <w:r w:rsidRPr="00A03B80">
        <w:t>Credit 3</w:t>
      </w:r>
    </w:p>
    <w:p w14:paraId="49814E1E" w14:textId="59FB96A6" w:rsidR="00EA39C4" w:rsidRPr="00A03B80" w:rsidRDefault="00EA39C4" w:rsidP="009F5E0B">
      <w:pPr>
        <w:pStyle w:val="Heading3"/>
      </w:pPr>
      <w:r w:rsidRPr="00A03B80">
        <w:t>Design Review Submission</w:t>
      </w:r>
      <w:r w:rsidR="001C3A1D" w:rsidRPr="00A03B80">
        <w:rPr>
          <w:rFonts w:ascii="MS Gothic" w:eastAsia="MS Gothic" w:hAnsi="MS Gothic" w:cs="MS Gothic"/>
        </w:rPr>
        <w:t xml:space="preserve"> </w:t>
      </w:r>
      <w:sdt>
        <w:sdt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1C3A1D" w:rsidRPr="00A03B80">
            <w:rPr>
              <w:rFonts w:ascii="MS Gothic" w:eastAsia="MS Gothic" w:hAnsi="MS Gothic"/>
            </w:rPr>
            <w:t>☐</w:t>
          </w:r>
        </w:sdtContent>
      </w:sdt>
      <w:r w:rsidRPr="00A03B80">
        <w:tab/>
        <w:t>As Built Submission</w:t>
      </w:r>
      <w:r w:rsidRPr="00A03B80">
        <w:tab/>
      </w:r>
      <w:r w:rsidR="001C3A1D" w:rsidRPr="00A03B80">
        <w:t xml:space="preserve"> </w:t>
      </w:r>
      <w:sdt>
        <w:sdtPr>
          <w:id w:val="-15976379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F43B5F" w:rsidRPr="00A03B80">
            <w:rPr>
              <w:rFonts w:ascii="MS Gothic" w:eastAsia="MS Gothic" w:hAnsi="MS Gothic"/>
            </w:rPr>
            <w:t>☐</w:t>
          </w:r>
        </w:sdtContent>
      </w:sdt>
      <w:r w:rsidRPr="00A03B80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8"/>
        <w:gridCol w:w="1058"/>
        <w:gridCol w:w="3122"/>
        <w:gridCol w:w="1389"/>
      </w:tblGrid>
      <w:tr w:rsidR="00EA39C4" w:rsidRPr="00EE7B71" w14:paraId="70A7A5BA" w14:textId="77777777" w:rsidTr="00B80E17">
        <w:tc>
          <w:tcPr>
            <w:tcW w:w="3510" w:type="dxa"/>
            <w:vAlign w:val="center"/>
          </w:tcPr>
          <w:p w14:paraId="009EAED1" w14:textId="77777777" w:rsidR="00EA39C4" w:rsidRPr="00A03B80" w:rsidRDefault="00EA39C4" w:rsidP="009F5E0B">
            <w:pPr>
              <w:pStyle w:val="Heading3"/>
            </w:pPr>
            <w:r w:rsidRPr="00A03B80">
              <w:t>Total Points available:</w:t>
            </w:r>
          </w:p>
        </w:tc>
        <w:tc>
          <w:tcPr>
            <w:tcW w:w="1080" w:type="dxa"/>
            <w:vAlign w:val="center"/>
          </w:tcPr>
          <w:p w14:paraId="62A53A33" w14:textId="23CF5704" w:rsidR="00EA39C4" w:rsidRPr="00A03B80" w:rsidRDefault="001D7C2B" w:rsidP="009F5E0B">
            <w:pPr>
              <w:pStyle w:val="Heading3"/>
            </w:pPr>
            <w:r w:rsidRPr="00A03B80">
              <w:t>3</w:t>
            </w:r>
          </w:p>
        </w:tc>
        <w:tc>
          <w:tcPr>
            <w:tcW w:w="3173" w:type="dxa"/>
            <w:vAlign w:val="center"/>
          </w:tcPr>
          <w:p w14:paraId="77B6B228" w14:textId="77777777" w:rsidR="00EA39C4" w:rsidRPr="00A03B80" w:rsidRDefault="00EA39C4" w:rsidP="009F5E0B">
            <w:pPr>
              <w:pStyle w:val="Heading3"/>
            </w:pPr>
            <w:r w:rsidRPr="00A03B80">
              <w:t>Points claimed:</w:t>
            </w:r>
          </w:p>
        </w:tc>
        <w:tc>
          <w:tcPr>
            <w:tcW w:w="1417" w:type="dxa"/>
            <w:vAlign w:val="center"/>
          </w:tcPr>
          <w:p w14:paraId="36DDA8F6" w14:textId="318F2936" w:rsidR="00EA39C4" w:rsidRPr="00A03B80" w:rsidRDefault="00827BE1" w:rsidP="009F5E0B">
            <w:pPr>
              <w:pStyle w:val="Heading3"/>
            </w:pPr>
            <w:r w:rsidRPr="00A03B80">
              <w:t>[</w:t>
            </w:r>
            <w:r w:rsidR="00EA39C4" w:rsidRPr="00A03B80">
              <w:t>#</w:t>
            </w:r>
            <w:r w:rsidRPr="00A03B80">
              <w:t>]</w:t>
            </w:r>
          </w:p>
        </w:tc>
      </w:tr>
    </w:tbl>
    <w:p w14:paraId="6A8DD1E5" w14:textId="77777777" w:rsidR="00EA39C4" w:rsidRDefault="00EA39C4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117"/>
        <w:gridCol w:w="3947"/>
        <w:gridCol w:w="1362"/>
        <w:gridCol w:w="995"/>
      </w:tblGrid>
      <w:tr w:rsidR="00323B10" w14:paraId="532F13B6" w14:textId="77777777" w:rsidTr="00F43B5F">
        <w:tc>
          <w:tcPr>
            <w:tcW w:w="287" w:type="pct"/>
            <w:vAlign w:val="center"/>
          </w:tcPr>
          <w:p w14:paraId="5DBA2BC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99" w:type="pct"/>
            <w:vAlign w:val="center"/>
          </w:tcPr>
          <w:p w14:paraId="4A2F9A70" w14:textId="77777777" w:rsidR="00017B56" w:rsidRPr="00017B56" w:rsidRDefault="00E0471D" w:rsidP="00F43B5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453" w:type="pct"/>
            <w:vAlign w:val="center"/>
          </w:tcPr>
          <w:p w14:paraId="1F44864B" w14:textId="77777777" w:rsidR="00017B56" w:rsidRPr="00017B56" w:rsidRDefault="00017B56" w:rsidP="00F43B5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vAlign w:val="center"/>
          </w:tcPr>
          <w:p w14:paraId="22E0A94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8" w:type="pct"/>
            <w:vAlign w:val="center"/>
          </w:tcPr>
          <w:p w14:paraId="1FCB3EA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323B10" w14:paraId="19A5DA2D" w14:textId="77777777" w:rsidTr="00F43B5F">
        <w:trPr>
          <w:ins w:id="1" w:author="Bhumika Mistry" w:date="2022-02-01T15:19:00Z"/>
        </w:trPr>
        <w:tc>
          <w:tcPr>
            <w:tcW w:w="287" w:type="pct"/>
            <w:vAlign w:val="center"/>
          </w:tcPr>
          <w:p w14:paraId="4389A979" w14:textId="3B0980DD" w:rsidR="00EC4713" w:rsidRDefault="00EC4713" w:rsidP="00143A89">
            <w:pPr>
              <w:rPr>
                <w:ins w:id="2" w:author="Bhumika Mistry" w:date="2022-02-01T15:19:00Z"/>
                <w:b/>
              </w:rPr>
            </w:pPr>
            <w:ins w:id="3" w:author="Bhumika Mistry" w:date="2022-02-01T15:19:00Z">
              <w:r>
                <w:rPr>
                  <w:b/>
                </w:rPr>
                <w:t>3.1</w:t>
              </w:r>
            </w:ins>
          </w:p>
        </w:tc>
        <w:tc>
          <w:tcPr>
            <w:tcW w:w="999" w:type="pct"/>
            <w:vAlign w:val="center"/>
          </w:tcPr>
          <w:p w14:paraId="1337508A" w14:textId="77E07764" w:rsidR="00EC4713" w:rsidRPr="00421C6B" w:rsidRDefault="00EC4713" w:rsidP="00143A89">
            <w:pPr>
              <w:rPr>
                <w:ins w:id="4" w:author="Bhumika Mistry" w:date="2022-02-01T15:19:00Z"/>
                <w:b/>
              </w:rPr>
            </w:pPr>
            <w:ins w:id="5" w:author="Bhumika Mistry" w:date="2022-02-01T15:19:00Z">
              <w:r>
                <w:rPr>
                  <w:b/>
                </w:rPr>
                <w:t xml:space="preserve">Conditional Requirement </w:t>
              </w:r>
            </w:ins>
          </w:p>
        </w:tc>
        <w:tc>
          <w:tcPr>
            <w:tcW w:w="2453" w:type="pct"/>
            <w:vAlign w:val="center"/>
          </w:tcPr>
          <w:p w14:paraId="7C672DE9" w14:textId="606F8064" w:rsidR="00EC4713" w:rsidRPr="009D597A" w:rsidRDefault="001143F1">
            <w:pPr>
              <w:pStyle w:val="CommentText"/>
              <w:numPr>
                <w:ilvl w:val="0"/>
                <w:numId w:val="44"/>
              </w:numPr>
              <w:ind w:left="360"/>
              <w:rPr>
                <w:ins w:id="6" w:author="Bhumika Mistry" w:date="2022-02-01T15:28:00Z"/>
                <w:szCs w:val="18"/>
                <w:rPrChange w:id="7" w:author="Ting Li" w:date="2022-03-01T17:30:00Z">
                  <w:rPr>
                    <w:ins w:id="8" w:author="Bhumika Mistry" w:date="2022-02-01T15:28:00Z"/>
                    <w:lang w:eastAsia="en-AU"/>
                  </w:rPr>
                </w:rPrChange>
              </w:rPr>
              <w:pPrChange w:id="9" w:author="Ting Li" w:date="2022-03-01T17:30:00Z">
                <w:pPr>
                  <w:spacing w:line="240" w:lineRule="auto"/>
                </w:pPr>
              </w:pPrChange>
            </w:pPr>
            <w:ins w:id="10" w:author="Bhumika Mistry" w:date="2022-02-01T15:23:00Z">
              <w:del w:id="11" w:author="Ting Li" w:date="2022-03-01T17:30:00Z">
                <w:r w:rsidRPr="009D597A" w:rsidDel="004544CF">
                  <w:rPr>
                    <w:sz w:val="20"/>
                    <w:szCs w:val="18"/>
                    <w:rPrChange w:id="12" w:author="Ting Li" w:date="2022-03-01T17:30:00Z">
                      <w:rPr>
                        <w:lang w:eastAsia="en-AU"/>
                      </w:rPr>
                    </w:rPrChange>
                  </w:rPr>
                  <w:delText xml:space="preserve">A conditional requirement must be </w:delText>
                </w:r>
                <w:r w:rsidR="001A5AC7" w:rsidRPr="009D597A" w:rsidDel="004544CF">
                  <w:rPr>
                    <w:sz w:val="20"/>
                    <w:szCs w:val="18"/>
                    <w:rPrChange w:id="13" w:author="Ting Li" w:date="2022-03-01T17:30:00Z">
                      <w:rPr>
                        <w:lang w:eastAsia="en-AU"/>
                      </w:rPr>
                    </w:rPrChange>
                  </w:rPr>
                  <w:delText xml:space="preserve">met in order for </w:delText>
                </w:r>
              </w:del>
            </w:ins>
            <w:ins w:id="14" w:author="Bhumika Mistry" w:date="2022-02-01T15:24:00Z">
              <w:del w:id="15" w:author="Ting Li" w:date="2022-03-01T17:30:00Z">
                <w:r w:rsidR="00A77FA1" w:rsidRPr="009D597A" w:rsidDel="004544CF">
                  <w:rPr>
                    <w:sz w:val="20"/>
                    <w:szCs w:val="18"/>
                    <w:rPrChange w:id="16" w:author="Ting Li" w:date="2022-03-01T17:30:00Z">
                      <w:rPr>
                        <w:lang w:eastAsia="en-AU"/>
                      </w:rPr>
                    </w:rPrChange>
                  </w:rPr>
                  <w:delText xml:space="preserve">the project to be eligible </w:delText>
                </w:r>
              </w:del>
            </w:ins>
            <w:ins w:id="17" w:author="Bhumika Mistry" w:date="2022-02-01T15:25:00Z">
              <w:del w:id="18" w:author="Ting Li" w:date="2022-03-01T17:30:00Z">
                <w:r w:rsidR="008411C8" w:rsidRPr="009D597A" w:rsidDel="004544CF">
                  <w:rPr>
                    <w:sz w:val="20"/>
                    <w:szCs w:val="18"/>
                    <w:rPrChange w:id="19" w:author="Ting Li" w:date="2022-03-01T17:30:00Z">
                      <w:rPr>
                        <w:lang w:eastAsia="en-AU"/>
                      </w:rPr>
                    </w:rPrChange>
                  </w:rPr>
                  <w:delText xml:space="preserve">for Green Star – Design &amp; As Built rating. </w:delText>
                </w:r>
              </w:del>
            </w:ins>
            <w:ins w:id="20" w:author="Bhumika Mistry" w:date="2022-02-01T15:27:00Z">
              <w:r w:rsidR="008D5A20" w:rsidRPr="009D597A">
                <w:rPr>
                  <w:sz w:val="20"/>
                  <w:szCs w:val="18"/>
                  <w:rPrChange w:id="21" w:author="Ting Li" w:date="2022-03-01T17:30:00Z">
                    <w:rPr>
                      <w:lang w:eastAsia="en-AU"/>
                    </w:rPr>
                  </w:rPrChange>
                </w:rPr>
                <w:t>The project team must complete the climate change</w:t>
              </w:r>
              <w:r w:rsidR="00DC680B" w:rsidRPr="009D597A">
                <w:rPr>
                  <w:sz w:val="20"/>
                  <w:szCs w:val="18"/>
                  <w:rPrChange w:id="22" w:author="Ting Li" w:date="2022-03-01T17:30:00Z">
                    <w:rPr>
                      <w:lang w:eastAsia="en-AU"/>
                    </w:rPr>
                  </w:rPrChange>
                </w:rPr>
                <w:t xml:space="preserve"> pre-screening checklis</w:t>
              </w:r>
            </w:ins>
            <w:ins w:id="23" w:author="Bhumika Mistry" w:date="2022-02-01T15:28:00Z">
              <w:r w:rsidR="00692681" w:rsidRPr="009D597A">
                <w:rPr>
                  <w:sz w:val="20"/>
                  <w:szCs w:val="18"/>
                  <w:rPrChange w:id="24" w:author="Ting Li" w:date="2022-03-01T17:30:00Z">
                    <w:rPr>
                      <w:lang w:eastAsia="en-AU"/>
                    </w:rPr>
                  </w:rPrChange>
                </w:rPr>
                <w:t xml:space="preserve">t; and </w:t>
              </w:r>
            </w:ins>
          </w:p>
          <w:p w14:paraId="4C197FD8" w14:textId="16003361" w:rsidR="00692681" w:rsidRPr="004544CF" w:rsidRDefault="004544CF">
            <w:pPr>
              <w:pStyle w:val="CommentText"/>
              <w:numPr>
                <w:ilvl w:val="0"/>
                <w:numId w:val="44"/>
              </w:numPr>
              <w:ind w:left="360"/>
              <w:rPr>
                <w:ins w:id="25" w:author="Bhumika Mistry" w:date="2022-02-01T15:19:00Z"/>
                <w:rFonts w:eastAsia="Times New Roman"/>
                <w:lang w:eastAsia="en-AU"/>
                <w:rPrChange w:id="26" w:author="Ting Li" w:date="2022-03-01T17:30:00Z">
                  <w:rPr>
                    <w:ins w:id="27" w:author="Bhumika Mistry" w:date="2022-02-01T15:19:00Z"/>
                    <w:lang w:eastAsia="en-AU"/>
                  </w:rPr>
                </w:rPrChange>
              </w:rPr>
              <w:pPrChange w:id="28" w:author="Ting Li" w:date="2022-03-01T17:30:00Z">
                <w:pPr>
                  <w:spacing w:line="240" w:lineRule="auto"/>
                </w:pPr>
              </w:pPrChange>
            </w:pPr>
            <w:ins w:id="29" w:author="Ting Li" w:date="2022-03-01T17:30:00Z">
              <w:r w:rsidRPr="009D597A">
                <w:rPr>
                  <w:sz w:val="20"/>
                  <w:szCs w:val="18"/>
                  <w:rPrChange w:id="30" w:author="Ting Li" w:date="2022-03-01T17:30:00Z">
                    <w:rPr>
                      <w:lang w:eastAsia="en-AU"/>
                    </w:rPr>
                  </w:rPrChange>
                </w:rPr>
                <w:t>The project team must c</w:t>
              </w:r>
            </w:ins>
            <w:ins w:id="31" w:author="Bhumika Mistry" w:date="2022-02-01T15:28:00Z">
              <w:del w:id="32" w:author="Ting Li" w:date="2022-03-01T17:30:00Z">
                <w:r w:rsidR="00692681" w:rsidRPr="009D597A" w:rsidDel="004544CF">
                  <w:rPr>
                    <w:sz w:val="20"/>
                    <w:szCs w:val="18"/>
                    <w:rPrChange w:id="33" w:author="Ting Li" w:date="2022-03-01T17:30:00Z">
                      <w:rPr>
                        <w:lang w:eastAsia="en-AU"/>
                      </w:rPr>
                    </w:rPrChange>
                  </w:rPr>
                  <w:delText>C</w:delText>
                </w:r>
              </w:del>
              <w:r w:rsidR="00692681" w:rsidRPr="009D597A">
                <w:rPr>
                  <w:sz w:val="20"/>
                  <w:szCs w:val="18"/>
                  <w:rPrChange w:id="34" w:author="Ting Li" w:date="2022-03-01T17:30:00Z">
                    <w:rPr>
                      <w:lang w:eastAsia="en-AU"/>
                    </w:rPr>
                  </w:rPrChange>
                </w:rPr>
                <w:t xml:space="preserve">ommunicate the building’s exposure to climate change hazards, and any identified risks to the client/building owner. </w:t>
              </w:r>
            </w:ins>
          </w:p>
        </w:tc>
        <w:tc>
          <w:tcPr>
            <w:tcW w:w="613" w:type="pct"/>
            <w:vAlign w:val="center"/>
          </w:tcPr>
          <w:p w14:paraId="094A66C7" w14:textId="4E0EE00A" w:rsidR="00EC4713" w:rsidRDefault="00E80869" w:rsidP="001C55B2">
            <w:pPr>
              <w:jc w:val="center"/>
              <w:rPr>
                <w:ins w:id="35" w:author="Bhumika Mistry" w:date="2022-02-01T15:19:00Z"/>
              </w:rPr>
            </w:pPr>
            <w:ins w:id="36" w:author="Bhumika Mistry" w:date="2022-02-01T15:29:00Z">
              <w:r>
                <w:t>Conditional Requirement</w:t>
              </w:r>
            </w:ins>
          </w:p>
        </w:tc>
        <w:tc>
          <w:tcPr>
            <w:tcW w:w="648" w:type="pct"/>
            <w:vAlign w:val="center"/>
          </w:tcPr>
          <w:p w14:paraId="06558397" w14:textId="55E74966" w:rsidR="00EC4713" w:rsidRDefault="008E77F0" w:rsidP="001A76C9">
            <w:pPr>
              <w:jc w:val="center"/>
              <w:rPr>
                <w:ins w:id="37" w:author="Bhumika Mistry" w:date="2022-02-01T15:19:00Z"/>
                <w:color w:val="8064A2" w:themeColor="accent4"/>
              </w:rPr>
            </w:pPr>
            <w:ins w:id="38" w:author="Bhumika Mistry" w:date="2022-02-09T10:31:00Z">
              <w:r>
                <w:rPr>
                  <w:color w:val="8064A2" w:themeColor="accent4"/>
                </w:rPr>
                <w:t>[Y/N]</w:t>
              </w:r>
            </w:ins>
          </w:p>
        </w:tc>
      </w:tr>
      <w:tr w:rsidR="00323B10" w14:paraId="61CC4C0A" w14:textId="77777777" w:rsidTr="00F43B5F">
        <w:tc>
          <w:tcPr>
            <w:tcW w:w="287" w:type="pct"/>
            <w:vAlign w:val="center"/>
          </w:tcPr>
          <w:p w14:paraId="501409CE" w14:textId="5814E61B" w:rsidR="001A76C9" w:rsidRPr="00421C6B" w:rsidRDefault="00DF78C3" w:rsidP="00143A89">
            <w:pPr>
              <w:rPr>
                <w:b/>
              </w:rPr>
            </w:pPr>
            <w:r>
              <w:rPr>
                <w:b/>
              </w:rPr>
              <w:t>3.</w:t>
            </w:r>
            <w:ins w:id="39" w:author="Bhumika Mistry" w:date="2022-02-01T15:20:00Z">
              <w:r w:rsidR="004C29B8">
                <w:rPr>
                  <w:b/>
                </w:rPr>
                <w:t>2</w:t>
              </w:r>
            </w:ins>
            <w:del w:id="40" w:author="Bhumika Mistry" w:date="2022-02-01T15:20:00Z">
              <w:r w:rsidDel="004C29B8">
                <w:rPr>
                  <w:b/>
                </w:rPr>
                <w:delText>1</w:delText>
              </w:r>
            </w:del>
          </w:p>
        </w:tc>
        <w:tc>
          <w:tcPr>
            <w:tcW w:w="999" w:type="pct"/>
            <w:vAlign w:val="center"/>
          </w:tcPr>
          <w:p w14:paraId="2BC8F1C3" w14:textId="6956DE15" w:rsidR="001A76C9" w:rsidRPr="00421C6B" w:rsidRDefault="00323B10" w:rsidP="00143A89">
            <w:pPr>
              <w:rPr>
                <w:b/>
              </w:rPr>
            </w:pPr>
            <w:ins w:id="41" w:author="Bhumika Mistry" w:date="2022-02-01T15:31:00Z">
              <w:r>
                <w:rPr>
                  <w:b/>
                </w:rPr>
                <w:t xml:space="preserve">Climate Change Risk Assessment and Adaptation </w:t>
              </w:r>
            </w:ins>
            <w:ins w:id="42" w:author="Bhumika Mistry" w:date="2022-02-01T15:32:00Z">
              <w:r w:rsidR="00E70501">
                <w:rPr>
                  <w:b/>
                </w:rPr>
                <w:t>Plan</w:t>
              </w:r>
            </w:ins>
            <w:del w:id="43" w:author="Bhumika Mistry" w:date="2022-02-01T15:31:00Z">
              <w:r w:rsidR="00CC3B44" w:rsidRPr="00421C6B" w:rsidDel="00323B10">
                <w:rPr>
                  <w:b/>
                </w:rPr>
                <w:delText>Implementation of a Climate Adaptation Plan</w:delText>
              </w:r>
            </w:del>
          </w:p>
        </w:tc>
        <w:tc>
          <w:tcPr>
            <w:tcW w:w="2453" w:type="pct"/>
            <w:vAlign w:val="center"/>
          </w:tcPr>
          <w:p w14:paraId="54E66473" w14:textId="77777777" w:rsidR="0021794D" w:rsidDel="00E36068" w:rsidRDefault="0021794D" w:rsidP="00E36068">
            <w:pPr>
              <w:pStyle w:val="CommentText"/>
              <w:numPr>
                <w:ilvl w:val="0"/>
                <w:numId w:val="44"/>
              </w:numPr>
              <w:ind w:left="360"/>
              <w:rPr>
                <w:del w:id="44" w:author="Ting Li" w:date="2022-03-01T17:29:00Z"/>
                <w:sz w:val="20"/>
                <w:szCs w:val="18"/>
              </w:rPr>
            </w:pPr>
            <w:ins w:id="45" w:author="Bhumika Mistry" w:date="2022-02-09T11:25:00Z">
              <w:r w:rsidRPr="0021794D">
                <w:rPr>
                  <w:sz w:val="20"/>
                  <w:szCs w:val="18"/>
                  <w:rPrChange w:id="46" w:author="Bhumika Mistry" w:date="2022-02-09T11:25:00Z">
                    <w:rPr/>
                  </w:rPrChange>
                </w:rPr>
                <w:t>A project specific Climate Change Risk Assessment has been developed in accordance with a recognised standard; and</w:t>
              </w:r>
            </w:ins>
          </w:p>
          <w:p w14:paraId="362DBF6B" w14:textId="77777777" w:rsidR="00E36068" w:rsidRPr="0021794D" w:rsidRDefault="00E36068">
            <w:pPr>
              <w:pStyle w:val="CommentText"/>
              <w:numPr>
                <w:ilvl w:val="0"/>
                <w:numId w:val="44"/>
              </w:numPr>
              <w:ind w:left="360"/>
              <w:rPr>
                <w:ins w:id="47" w:author="Ting Li" w:date="2022-03-01T17:29:00Z"/>
                <w:sz w:val="20"/>
                <w:szCs w:val="18"/>
                <w:rPrChange w:id="48" w:author="Bhumika Mistry" w:date="2022-02-09T11:25:00Z">
                  <w:rPr>
                    <w:ins w:id="49" w:author="Ting Li" w:date="2022-03-01T17:29:00Z"/>
                  </w:rPr>
                </w:rPrChange>
              </w:rPr>
              <w:pPrChange w:id="50" w:author="Ting Li" w:date="2022-03-01T17:29:00Z">
                <w:pPr>
                  <w:pStyle w:val="CommentText"/>
                </w:pPr>
              </w:pPrChange>
            </w:pPr>
          </w:p>
          <w:p w14:paraId="56EF9C15" w14:textId="5F5092A3" w:rsidR="00DF39B7" w:rsidRPr="00DE3444" w:rsidDel="0021794D" w:rsidRDefault="0021794D">
            <w:pPr>
              <w:pStyle w:val="CommentText"/>
              <w:numPr>
                <w:ilvl w:val="0"/>
                <w:numId w:val="44"/>
              </w:numPr>
              <w:ind w:left="360"/>
              <w:rPr>
                <w:del w:id="51" w:author="Bhumika Mistry" w:date="2022-02-09T11:25:00Z"/>
                <w:szCs w:val="18"/>
                <w:rPrChange w:id="52" w:author="Ting Li" w:date="2022-05-09T11:19:00Z">
                  <w:rPr>
                    <w:del w:id="53" w:author="Bhumika Mistry" w:date="2022-02-09T11:25:00Z"/>
                    <w:rFonts w:eastAsia="Times New Roman"/>
                    <w:szCs w:val="20"/>
                    <w:lang w:eastAsia="en-AU"/>
                  </w:rPr>
                </w:rPrChange>
              </w:rPr>
              <w:pPrChange w:id="54" w:author="Ting Li" w:date="2022-03-01T17:29:00Z">
                <w:pPr>
                  <w:spacing w:line="240" w:lineRule="auto"/>
                </w:pPr>
              </w:pPrChange>
            </w:pPr>
            <w:ins w:id="55" w:author="Bhumika Mistry" w:date="2022-02-09T11:25:00Z">
              <w:r w:rsidRPr="005E3FEB">
                <w:rPr>
                  <w:szCs w:val="18"/>
                </w:rPr>
                <w:t xml:space="preserve">A Climate Adaptation </w:t>
              </w:r>
            </w:ins>
            <w:ins w:id="56" w:author="Ting Li" w:date="2022-05-09T11:19:00Z">
              <w:r w:rsidR="00E47E6A">
                <w:rPr>
                  <w:sz w:val="20"/>
                  <w:szCs w:val="18"/>
                </w:rPr>
                <w:t>P</w:t>
              </w:r>
            </w:ins>
            <w:ins w:id="57" w:author="Bhumika Mistry" w:date="2022-02-09T11:25:00Z">
              <w:del w:id="58" w:author="Ting Li" w:date="2022-05-09T11:19:00Z">
                <w:r w:rsidRPr="005E3FEB" w:rsidDel="00E47E6A">
                  <w:rPr>
                    <w:szCs w:val="18"/>
                  </w:rPr>
                  <w:delText>p</w:delText>
                </w:r>
              </w:del>
              <w:r w:rsidRPr="005E3FEB">
                <w:rPr>
                  <w:szCs w:val="18"/>
                </w:rPr>
                <w:t xml:space="preserve">lan has been developed, including solutions for the building design and construction that specifically address key risks identified in the Climate Change Risk Assessment. </w:t>
              </w:r>
            </w:ins>
            <w:commentRangeStart w:id="59"/>
            <w:commentRangeStart w:id="60"/>
            <w:del w:id="61" w:author="Bhumika Mistry" w:date="2022-02-09T11:25:00Z">
              <w:r w:rsidR="00DF39B7" w:rsidRPr="00DE3444" w:rsidDel="0021794D">
                <w:rPr>
                  <w:szCs w:val="18"/>
                  <w:rPrChange w:id="62" w:author="Ting Li" w:date="2022-05-09T11:19:00Z">
                    <w:rPr>
                      <w:rFonts w:eastAsia="Times New Roman"/>
                      <w:szCs w:val="20"/>
                      <w:lang w:eastAsia="en-AU"/>
                    </w:rPr>
                  </w:rPrChange>
                </w:rPr>
                <w:delText>A project specific climate adaptation plan has been developed in accordance with a recognised standard; and</w:delText>
              </w:r>
            </w:del>
          </w:p>
          <w:p w14:paraId="4143AE17" w14:textId="52B86CA7" w:rsidR="00DF39B7" w:rsidRDefault="00DF39B7">
            <w:pPr>
              <w:pStyle w:val="CommentText"/>
              <w:numPr>
                <w:ilvl w:val="0"/>
                <w:numId w:val="44"/>
              </w:numPr>
              <w:ind w:left="360"/>
              <w:pPrChange w:id="63" w:author="Ting Li" w:date="2022-03-01T17:29:00Z">
                <w:pPr/>
              </w:pPrChange>
            </w:pPr>
            <w:del w:id="64" w:author="Bhumika Mistry" w:date="2022-02-09T11:25:00Z">
              <w:r w:rsidRPr="00DE3444" w:rsidDel="0021794D">
                <w:rPr>
                  <w:sz w:val="20"/>
                  <w:szCs w:val="18"/>
                  <w:rPrChange w:id="65" w:author="Ting Li" w:date="2022-05-09T11:19:00Z">
                    <w:rPr>
                      <w:rFonts w:eastAsia="Times New Roman"/>
                      <w:lang w:eastAsia="en-AU"/>
                    </w:rPr>
                  </w:rPrChange>
                </w:rPr>
                <w:delText>Solutions have been included into the building design and construction that specifically address the risk assessment component of the adaptation plan.</w:delText>
              </w:r>
              <w:commentRangeEnd w:id="59"/>
              <w:r w:rsidR="00347915" w:rsidRPr="00DE3444" w:rsidDel="0021794D">
                <w:rPr>
                  <w:sz w:val="20"/>
                  <w:szCs w:val="18"/>
                  <w:rPrChange w:id="66" w:author="Ting Li" w:date="2022-05-09T11:19:00Z">
                    <w:rPr>
                      <w:rStyle w:val="CommentReference"/>
                    </w:rPr>
                  </w:rPrChange>
                </w:rPr>
                <w:commentReference w:id="59"/>
              </w:r>
              <w:commentRangeEnd w:id="60"/>
              <w:r w:rsidR="0053631B" w:rsidRPr="00DE3444" w:rsidDel="0021794D">
                <w:rPr>
                  <w:sz w:val="20"/>
                  <w:szCs w:val="18"/>
                  <w:rPrChange w:id="67" w:author="Ting Li" w:date="2022-05-09T11:19:00Z">
                    <w:rPr>
                      <w:rStyle w:val="CommentReference"/>
                    </w:rPr>
                  </w:rPrChange>
                </w:rPr>
                <w:commentReference w:id="60"/>
              </w:r>
            </w:del>
          </w:p>
        </w:tc>
        <w:tc>
          <w:tcPr>
            <w:tcW w:w="613" w:type="pct"/>
            <w:vAlign w:val="center"/>
          </w:tcPr>
          <w:p w14:paraId="5C7A87BD" w14:textId="77777777" w:rsidR="001A76C9" w:rsidRDefault="00CC3B44" w:rsidP="001C55B2">
            <w:pPr>
              <w:jc w:val="center"/>
            </w:pPr>
            <w:r>
              <w:t>2</w:t>
            </w:r>
          </w:p>
        </w:tc>
        <w:tc>
          <w:tcPr>
            <w:tcW w:w="648" w:type="pct"/>
            <w:vAlign w:val="center"/>
          </w:tcPr>
          <w:p w14:paraId="63B64044" w14:textId="412D23D8" w:rsidR="001A76C9" w:rsidRDefault="00827BE1" w:rsidP="001A76C9">
            <w:pPr>
              <w:jc w:val="center"/>
            </w:pPr>
            <w:r>
              <w:rPr>
                <w:color w:val="8064A2" w:themeColor="accent4"/>
              </w:rPr>
              <w:t>[</w:t>
            </w:r>
            <w:r w:rsidR="001547B7" w:rsidRPr="00061E0F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  <w:tr w:rsidR="00323B10" w14:paraId="61863F9F" w14:textId="77777777" w:rsidTr="00F43B5F">
        <w:tc>
          <w:tcPr>
            <w:tcW w:w="287" w:type="pct"/>
            <w:vAlign w:val="center"/>
          </w:tcPr>
          <w:p w14:paraId="57F35D4B" w14:textId="77008555" w:rsidR="006012B1" w:rsidRPr="00421C6B" w:rsidRDefault="006012B1" w:rsidP="00143A89">
            <w:pPr>
              <w:rPr>
                <w:b/>
              </w:rPr>
            </w:pPr>
            <w:r>
              <w:rPr>
                <w:b/>
              </w:rPr>
              <w:t>3.</w:t>
            </w:r>
            <w:ins w:id="68" w:author="Bhumika Mistry" w:date="2022-02-01T15:20:00Z">
              <w:r w:rsidR="004C29B8">
                <w:rPr>
                  <w:b/>
                </w:rPr>
                <w:t>3</w:t>
              </w:r>
            </w:ins>
            <w:del w:id="69" w:author="Bhumika Mistry" w:date="2022-02-01T15:20:00Z">
              <w:r w:rsidR="00DF78C3" w:rsidDel="004C29B8">
                <w:rPr>
                  <w:b/>
                </w:rPr>
                <w:delText>2</w:delText>
              </w:r>
            </w:del>
          </w:p>
        </w:tc>
        <w:tc>
          <w:tcPr>
            <w:tcW w:w="999" w:type="pct"/>
            <w:vAlign w:val="center"/>
          </w:tcPr>
          <w:p w14:paraId="2E4EE628" w14:textId="7612A3EE" w:rsidR="006012B1" w:rsidRPr="00421C6B" w:rsidRDefault="006012B1" w:rsidP="00143A89">
            <w:pPr>
              <w:rPr>
                <w:b/>
              </w:rPr>
            </w:pPr>
            <w:r>
              <w:rPr>
                <w:b/>
              </w:rPr>
              <w:t>Earthquake Resilience</w:t>
            </w:r>
          </w:p>
        </w:tc>
        <w:tc>
          <w:tcPr>
            <w:tcW w:w="2453" w:type="pct"/>
            <w:vAlign w:val="center"/>
          </w:tcPr>
          <w:p w14:paraId="23E05331" w14:textId="6FFC4AE9" w:rsidR="006012B1" w:rsidRPr="00DF39B7" w:rsidRDefault="006012B1">
            <w:pPr>
              <w:pStyle w:val="CommentText"/>
              <w:numPr>
                <w:ilvl w:val="0"/>
                <w:numId w:val="46"/>
              </w:numPr>
              <w:rPr>
                <w:rFonts w:eastAsia="Times New Roman"/>
                <w:lang w:eastAsia="en-AU"/>
              </w:rPr>
              <w:pPrChange w:id="70" w:author="Bhumika Mistry" w:date="2022-03-02T10:42:00Z">
                <w:pPr>
                  <w:spacing w:line="240" w:lineRule="auto"/>
                </w:pPr>
              </w:pPrChange>
            </w:pPr>
            <w:r w:rsidRPr="009D597A">
              <w:rPr>
                <w:sz w:val="20"/>
                <w:szCs w:val="18"/>
                <w:rPrChange w:id="71" w:author="Ting Li" w:date="2022-03-01T17:31:00Z">
                  <w:rPr>
                    <w:rFonts w:eastAsia="Times New Roman"/>
                    <w:lang w:eastAsia="en-AU"/>
                  </w:rPr>
                </w:rPrChange>
              </w:rPr>
              <w:t>The project implements strategies to mitigate the impact of earthquake and seismic movement over the life of a building.</w:t>
            </w:r>
          </w:p>
        </w:tc>
        <w:tc>
          <w:tcPr>
            <w:tcW w:w="613" w:type="pct"/>
            <w:vAlign w:val="center"/>
          </w:tcPr>
          <w:p w14:paraId="6FE43D4A" w14:textId="115D7A37" w:rsidR="006012B1" w:rsidRDefault="006012B1" w:rsidP="001C55B2">
            <w:pPr>
              <w:jc w:val="center"/>
            </w:pPr>
            <w:r>
              <w:t>1</w:t>
            </w:r>
          </w:p>
        </w:tc>
        <w:tc>
          <w:tcPr>
            <w:tcW w:w="648" w:type="pct"/>
            <w:vAlign w:val="center"/>
          </w:tcPr>
          <w:p w14:paraId="22102C75" w14:textId="7C09C998" w:rsidR="006012B1" w:rsidRDefault="006012B1" w:rsidP="001A76C9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Pr="00061E0F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758E0594" w14:textId="77777777" w:rsidR="009E45D5" w:rsidRDefault="009E45D5" w:rsidP="00543FCE">
      <w:bookmarkStart w:id="72" w:name="h.fwvpjw869anz"/>
      <w:bookmarkEnd w:id="72"/>
    </w:p>
    <w:p w14:paraId="3E1337BC" w14:textId="77777777" w:rsidR="00B074DB" w:rsidRDefault="00B074DB" w:rsidP="003F05DB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3A1D" w14:paraId="79F8AFB4" w14:textId="77777777" w:rsidTr="00F43B5F">
        <w:tc>
          <w:tcPr>
            <w:tcW w:w="3994" w:type="pct"/>
            <w:vAlign w:val="center"/>
          </w:tcPr>
          <w:p w14:paraId="0FEE8C73" w14:textId="6219E70F" w:rsidR="001C3A1D" w:rsidRPr="003A2BE3" w:rsidRDefault="001C3A1D" w:rsidP="00B074DB">
            <w:r w:rsidRPr="003A2BE3">
              <w:t>There are no project</w:t>
            </w:r>
            <w:r w:rsidR="00B074DB">
              <w:t>-</w:t>
            </w:r>
            <w:r w:rsidRPr="003A2BE3">
              <w:t xml:space="preserve">specific </w:t>
            </w:r>
            <w:ins w:id="73" w:author="Ting Li" w:date="2022-03-01T17:28:00Z">
              <w:r w:rsidR="00F47669">
                <w:t>T</w:t>
              </w:r>
            </w:ins>
            <w:del w:id="74" w:author="Ting Li" w:date="2022-03-01T17:28:00Z">
              <w:r w:rsidR="00B074DB" w:rsidDel="00F47669">
                <w:delText>t</w:delText>
              </w:r>
            </w:del>
            <w:r w:rsidR="00B074DB">
              <w:t xml:space="preserve">echnical </w:t>
            </w:r>
            <w:ins w:id="75" w:author="Ting Li" w:date="2022-03-01T17:28:00Z">
              <w:r w:rsidR="00F47669">
                <w:t>Q</w:t>
              </w:r>
            </w:ins>
            <w:del w:id="76" w:author="Ting Li" w:date="2022-03-01T17:28:00Z">
              <w:r w:rsidR="00B074DB" w:rsidDel="00F47669">
                <w:delText>q</w:delText>
              </w:r>
            </w:del>
            <w:r w:rsidR="00B074DB">
              <w:t>uestions</w:t>
            </w:r>
            <w:r w:rsidR="00B074DB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</w:tcPr>
          <w:p w14:paraId="4D8ECA6E" w14:textId="77777777" w:rsidR="001C3A1D" w:rsidRPr="003A2BE3" w:rsidRDefault="002A288B" w:rsidP="009474F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3A1D" w14:paraId="3D6BE472" w14:textId="77777777" w:rsidTr="00F43B5F">
        <w:tc>
          <w:tcPr>
            <w:tcW w:w="3994" w:type="pct"/>
            <w:vAlign w:val="center"/>
          </w:tcPr>
          <w:p w14:paraId="5479931C" w14:textId="6732C439" w:rsidR="001C3A1D" w:rsidRPr="003A2BE3" w:rsidRDefault="001C3A1D">
            <w:r w:rsidRPr="003A2BE3">
              <w:lastRenderedPageBreak/>
              <w:t xml:space="preserve">There are </w:t>
            </w:r>
            <w:r w:rsidR="00B074DB" w:rsidRPr="003A2BE3">
              <w:t>project</w:t>
            </w:r>
            <w:r w:rsidR="00B074DB">
              <w:t>-</w:t>
            </w:r>
            <w:r w:rsidR="00B074DB" w:rsidRPr="003A2BE3">
              <w:t xml:space="preserve">specific </w:t>
            </w:r>
            <w:r w:rsidR="00EE7B71">
              <w:t>Technical Q</w:t>
            </w:r>
            <w:r w:rsidR="00B074DB">
              <w:t>uestions</w:t>
            </w:r>
            <w:r w:rsidR="00B074DB" w:rsidRPr="003A2BE3">
              <w:t xml:space="preserve"> </w:t>
            </w:r>
            <w:r w:rsidRPr="003A2BE3">
              <w:t>for this credit</w:t>
            </w:r>
            <w:r w:rsidR="001547B7">
              <w:t xml:space="preserve"> and a</w:t>
            </w:r>
            <w:r w:rsidR="001547B7" w:rsidRPr="003A2BE3">
              <w:t xml:space="preserve">ll responses received from the </w:t>
            </w:r>
            <w:r w:rsidR="00E810F6">
              <w:t>NZGBC</w:t>
            </w:r>
            <w:r w:rsidR="001547B7" w:rsidRPr="003A2BE3">
              <w:t xml:space="preserve"> are attached</w:t>
            </w:r>
            <w:r w:rsidR="001547B7">
              <w:t>.</w:t>
            </w:r>
          </w:p>
        </w:tc>
        <w:tc>
          <w:tcPr>
            <w:tcW w:w="1006" w:type="pct"/>
          </w:tcPr>
          <w:p w14:paraId="570D89CA" w14:textId="77777777" w:rsidR="001C3A1D" w:rsidRPr="003A2BE3" w:rsidRDefault="002A288B" w:rsidP="009474F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DBF1657" w14:textId="77777777" w:rsidR="001A76C9" w:rsidDel="00EC7778" w:rsidRDefault="001A76C9" w:rsidP="00EC7778">
      <w:pPr>
        <w:pStyle w:val="Criterionsubheading"/>
        <w:numPr>
          <w:ilvl w:val="0"/>
          <w:numId w:val="0"/>
        </w:numPr>
        <w:rPr>
          <w:del w:id="77" w:author="Bhumika Mistry" w:date="2022-02-01T16:24:00Z"/>
        </w:rPr>
      </w:pPr>
    </w:p>
    <w:p w14:paraId="366BA1F1" w14:textId="77777777" w:rsidR="00EC7778" w:rsidRDefault="00EC7778" w:rsidP="00543FCE">
      <w:pPr>
        <w:rPr>
          <w:ins w:id="78" w:author="Ting Li" w:date="2022-03-02T09:24:00Z"/>
        </w:rPr>
      </w:pPr>
    </w:p>
    <w:p w14:paraId="66C8E27E" w14:textId="46A6ED24" w:rsidR="001C3A1D" w:rsidDel="00377530" w:rsidRDefault="001C3A1D">
      <w:pPr>
        <w:spacing w:before="0" w:after="0" w:line="240" w:lineRule="auto"/>
        <w:rPr>
          <w:del w:id="79" w:author="Ting Li" w:date="2022-03-01T17:31:00Z"/>
          <w:rFonts w:eastAsia="Times New Roman"/>
          <w:caps/>
          <w:noProof/>
          <w:color w:val="365F91" w:themeColor="accent1" w:themeShade="BF"/>
          <w:sz w:val="36"/>
          <w:szCs w:val="32"/>
        </w:rPr>
      </w:pPr>
      <w:del w:id="80" w:author="Ting Li" w:date="2022-03-01T17:31:00Z">
        <w:r w:rsidDel="00377530">
          <w:br w:type="page"/>
        </w:r>
      </w:del>
    </w:p>
    <w:p w14:paraId="43A5E247" w14:textId="760C50D8" w:rsidR="00DF39B7" w:rsidDel="00EC7778" w:rsidRDefault="00DF78C3">
      <w:pPr>
        <w:pStyle w:val="Criterionsubheading"/>
        <w:numPr>
          <w:ilvl w:val="0"/>
          <w:numId w:val="0"/>
        </w:numPr>
        <w:rPr>
          <w:del w:id="81" w:author="Ting Li" w:date="2022-03-02T09:24:00Z"/>
        </w:rPr>
        <w:pPrChange w:id="82" w:author="Bhumika Mistry" w:date="2022-02-01T15:50:00Z">
          <w:pPr>
            <w:pStyle w:val="Criterionsubheading"/>
          </w:pPr>
        </w:pPrChange>
      </w:pPr>
      <w:bookmarkStart w:id="83" w:name="_Hlk4425503"/>
      <w:commentRangeStart w:id="84"/>
      <w:r>
        <w:t>3.1</w:t>
      </w:r>
      <w:r w:rsidR="00ED2F01">
        <w:t xml:space="preserve"> </w:t>
      </w:r>
      <w:del w:id="85" w:author="Bhumika Mistry" w:date="2022-02-01T15:33:00Z">
        <w:r w:rsidR="00CC3B44" w:rsidRPr="00CC3B44" w:rsidDel="00A6146A">
          <w:delText>Implementation of a Climate Adaptation Plan</w:delText>
        </w:r>
      </w:del>
      <w:ins w:id="86" w:author="Bhumika Mistry" w:date="2022-02-01T15:33:00Z">
        <w:r w:rsidR="00A6146A">
          <w:t>Conditional requirement</w:t>
        </w:r>
      </w:ins>
    </w:p>
    <w:p w14:paraId="4DE683DA" w14:textId="5861FA97" w:rsidR="00CC3B44" w:rsidRPr="00762E63" w:rsidRDefault="00DF78C3" w:rsidP="00387776">
      <w:pPr>
        <w:pStyle w:val="Criterionsubheading"/>
        <w:numPr>
          <w:ilvl w:val="0"/>
          <w:numId w:val="0"/>
        </w:numPr>
      </w:pPr>
      <w:del w:id="87" w:author="Ting Li" w:date="2022-03-02T09:24:00Z">
        <w:r w:rsidRPr="00762E63" w:rsidDel="00EC7778">
          <w:delText>3.1</w:delText>
        </w:r>
        <w:r w:rsidR="001C3A1D" w:rsidRPr="00762E63" w:rsidDel="00EC7778">
          <w:delText xml:space="preserve">.1 </w:delText>
        </w:r>
        <w:r w:rsidR="00CC3B44" w:rsidRPr="00762E63" w:rsidDel="00EC7778">
          <w:delText>Climate Adaptation Plan</w:delText>
        </w:r>
      </w:del>
      <w:ins w:id="88" w:author="Bhumika Mistry" w:date="2022-02-01T15:35:00Z">
        <w:del w:id="89" w:author="Ting Li" w:date="2022-03-02T09:24:00Z">
          <w:r w:rsidR="00F65737" w:rsidDel="00EC7778">
            <w:delText>Climate change pre-screening checklist</w:delText>
          </w:r>
        </w:del>
      </w:ins>
      <w:commentRangeEnd w:id="84"/>
      <w:ins w:id="90" w:author="Bhumika Mistry" w:date="2022-02-01T15:38:00Z">
        <w:del w:id="91" w:author="Ting Li" w:date="2022-03-02T09:24:00Z">
          <w:r w:rsidR="001549B6" w:rsidDel="00EC7778">
            <w:rPr>
              <w:rStyle w:val="CommentReference"/>
              <w:rFonts w:eastAsiaTheme="minorHAnsi" w:cstheme="minorBidi"/>
              <w:caps w:val="0"/>
              <w:color w:val="auto"/>
            </w:rPr>
            <w:commentReference w:id="84"/>
          </w:r>
        </w:del>
      </w:ins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2DF80C3C" w14:textId="77777777" w:rsidTr="13ECA5D7">
        <w:tc>
          <w:tcPr>
            <w:tcW w:w="3994" w:type="pct"/>
            <w:vAlign w:val="center"/>
          </w:tcPr>
          <w:bookmarkEnd w:id="83"/>
          <w:p w14:paraId="1F5D15AB" w14:textId="3D4B66EC" w:rsidR="00DF0E45" w:rsidRPr="003A2BE3" w:rsidRDefault="00CC3B44">
            <w:r>
              <w:t xml:space="preserve">A </w:t>
            </w:r>
            <w:commentRangeStart w:id="92"/>
            <w:commentRangeStart w:id="93"/>
            <w:r w:rsidR="001C3A1D">
              <w:t>C</w:t>
            </w:r>
            <w:r>
              <w:t xml:space="preserve">limate </w:t>
            </w:r>
            <w:ins w:id="94" w:author="Ting Li" w:date="2022-03-02T09:11:00Z">
              <w:r w:rsidR="00B17A8B">
                <w:t>C</w:t>
              </w:r>
            </w:ins>
            <w:ins w:id="95" w:author="Bhumika Mistry" w:date="2022-02-01T15:38:00Z">
              <w:del w:id="96" w:author="Ting Li" w:date="2022-03-02T09:11:00Z">
                <w:r w:rsidR="001549B6" w:rsidDel="00B17A8B">
                  <w:delText>c</w:delText>
                </w:r>
              </w:del>
              <w:r w:rsidR="001549B6">
                <w:t xml:space="preserve">hange </w:t>
              </w:r>
            </w:ins>
            <w:ins w:id="97" w:author="Ting Li" w:date="2022-03-02T09:11:00Z">
              <w:r w:rsidR="00B17A8B">
                <w:t>P</w:t>
              </w:r>
            </w:ins>
            <w:ins w:id="98" w:author="Bhumika Mistry" w:date="2022-02-01T15:38:00Z">
              <w:del w:id="99" w:author="Ting Li" w:date="2022-03-02T09:11:00Z">
                <w:r w:rsidR="001549B6" w:rsidDel="00B17A8B">
                  <w:delText>p</w:delText>
                </w:r>
              </w:del>
              <w:r w:rsidR="001549B6">
                <w:t xml:space="preserve">re-screening </w:t>
              </w:r>
              <w:del w:id="100" w:author="Bhumika Mistry" w:date="2022-02-09T10:47:00Z">
                <w:r w:rsidR="001549B6" w:rsidDel="00E05B00">
                  <w:delText xml:space="preserve">checklist </w:delText>
                </w:r>
              </w:del>
            </w:ins>
            <w:ins w:id="101" w:author="Bhumika Mistry" w:date="2022-02-01T15:39:00Z">
              <w:del w:id="102" w:author="Bhumika Mistry" w:date="2022-02-09T10:47:00Z">
                <w:r w:rsidR="006C5B68" w:rsidDel="00E05B00">
                  <w:delText xml:space="preserve">has been </w:delText>
                </w:r>
                <w:r w:rsidR="00C001F0" w:rsidDel="00E05B00">
                  <w:delText>complete</w:delText>
                </w:r>
              </w:del>
            </w:ins>
            <w:ins w:id="103" w:author="Bhumika Mistry" w:date="2022-02-01T15:41:00Z">
              <w:del w:id="104" w:author="Bhumika Mistry" w:date="2022-02-09T10:47:00Z">
                <w:r w:rsidR="00C6404D" w:rsidDel="00E05B00">
                  <w:delText xml:space="preserve">, </w:delText>
                </w:r>
              </w:del>
            </w:ins>
            <w:ins w:id="105" w:author="Bhumika Mistry" w:date="2022-02-01T15:40:00Z">
              <w:del w:id="106" w:author="Bhumika Mistry" w:date="2022-02-09T10:47:00Z">
                <w:r w:rsidR="00C6404D" w:rsidDel="00E05B00">
                  <w:delText>meetin</w:delText>
                </w:r>
              </w:del>
            </w:ins>
            <w:ins w:id="107" w:author="Bhumika Mistry" w:date="2022-02-01T15:41:00Z">
              <w:del w:id="108" w:author="Bhumika Mistry" w:date="2022-02-09T10:47:00Z">
                <w:r w:rsidR="00C6404D" w:rsidDel="00E05B00">
                  <w:delText xml:space="preserve">g </w:delText>
                </w:r>
              </w:del>
            </w:ins>
            <w:ins w:id="109" w:author="Bhumika Mistry" w:date="2022-02-01T15:40:00Z">
              <w:del w:id="110" w:author="Bhumika Mistry" w:date="2022-02-09T10:47:00Z">
                <w:r w:rsidR="00C6404D" w:rsidDel="00E05B00">
                  <w:delText>the Compliance Requirements</w:delText>
                </w:r>
              </w:del>
            </w:ins>
            <w:ins w:id="111" w:author="Bhumika Mistry" w:date="2022-02-01T15:41:00Z">
              <w:del w:id="112" w:author="Bhumika Mistry" w:date="2022-02-09T10:47:00Z">
                <w:r w:rsidR="00C6404D" w:rsidDel="00E05B00">
                  <w:delText xml:space="preserve"> under 3.1</w:delText>
                </w:r>
              </w:del>
            </w:ins>
            <w:commentRangeEnd w:id="92"/>
            <w:del w:id="113" w:author="Bhumika Mistry" w:date="2022-02-09T10:47:00Z">
              <w:r w:rsidDel="00E05B00">
                <w:rPr>
                  <w:rStyle w:val="CommentReference"/>
                </w:rPr>
                <w:commentReference w:id="92"/>
              </w:r>
              <w:commentRangeEnd w:id="93"/>
              <w:r w:rsidDel="00E05B00">
                <w:rPr>
                  <w:rStyle w:val="CommentReference"/>
                </w:rPr>
                <w:commentReference w:id="93"/>
              </w:r>
            </w:del>
            <w:ins w:id="114" w:author="Ting Li" w:date="2022-03-02T09:11:00Z">
              <w:r w:rsidR="00B17A8B">
                <w:t>C</w:t>
              </w:r>
            </w:ins>
            <w:ins w:id="115" w:author="Bhumika Mistry" w:date="2022-02-09T10:47:00Z">
              <w:del w:id="116" w:author="Ting Li" w:date="2022-03-02T09:11:00Z">
                <w:r w:rsidR="00E05B00" w:rsidDel="00B17A8B">
                  <w:delText>c</w:delText>
                </w:r>
              </w:del>
              <w:r w:rsidR="00E05B00">
                <w:t>hecklist has been complete and signed off by a member of the project team and shared with key stakeholders</w:t>
              </w:r>
            </w:ins>
            <w:ins w:id="117" w:author="Ting Li" w:date="2022-05-18T12:09:00Z">
              <w:r w:rsidR="0092245B">
                <w:t xml:space="preserve"> </w:t>
              </w:r>
            </w:ins>
            <w:ins w:id="118" w:author="Bhumika Mistry" w:date="2022-02-09T10:47:00Z">
              <w:del w:id="119" w:author="Ting Li" w:date="2022-05-18T12:09:00Z">
                <w:r w:rsidR="00E05B00" w:rsidDel="0092245B">
                  <w:delText xml:space="preserve"> meeting the </w:delText>
                </w:r>
              </w:del>
              <w:del w:id="120" w:author="Ting Li" w:date="2022-03-01T17:38:00Z">
                <w:r w:rsidR="00E05B00" w:rsidDel="002B4496">
                  <w:delText>C</w:delText>
                </w:r>
              </w:del>
              <w:del w:id="121" w:author="Ting Li" w:date="2022-05-18T12:09:00Z">
                <w:r w:rsidR="00E05B00" w:rsidDel="0092245B">
                  <w:delText xml:space="preserve">ompliance requirements under </w:delText>
                </w:r>
              </w:del>
            </w:ins>
            <w:ins w:id="122" w:author="Bhumika Mistry" w:date="2022-02-09T10:48:00Z">
              <w:del w:id="123" w:author="Ting Li" w:date="2022-05-18T12:09:00Z">
                <w:r w:rsidR="00E05B00" w:rsidDel="0092245B">
                  <w:delText>3.1</w:delText>
                </w:r>
              </w:del>
            </w:ins>
            <w:ins w:id="124" w:author="Ting Li" w:date="2022-03-01T17:35:00Z">
              <w:r w:rsidR="006F5166">
                <w:t>OR</w:t>
              </w:r>
            </w:ins>
            <w:del w:id="125" w:author="Bhumika Mistry" w:date="2022-02-01T15:41:00Z">
              <w:r w:rsidDel="001C3A1D">
                <w:delText xml:space="preserve">Adaptation Plan </w:delText>
              </w:r>
              <w:r w:rsidDel="00CC3B44">
                <w:delText>specific to the project has been developed</w:delText>
              </w:r>
              <w:r w:rsidDel="001C3A1D">
                <w:delText xml:space="preserve"> and, as a minimum, meets the Compliance Requirements under </w:delText>
              </w:r>
              <w:r w:rsidDel="00DF78C3">
                <w:delText>3.1</w:delText>
              </w:r>
              <w:r w:rsidDel="001C3A1D">
                <w:delText>.1</w:delText>
              </w:r>
              <w:r w:rsidDel="00CC3B44">
                <w:delText>.</w:delText>
              </w:r>
            </w:del>
          </w:p>
        </w:tc>
        <w:tc>
          <w:tcPr>
            <w:tcW w:w="1006" w:type="pct"/>
            <w:vAlign w:val="center"/>
          </w:tcPr>
          <w:p w14:paraId="511501EF" w14:textId="77777777" w:rsidR="00DF0E45" w:rsidRPr="003A2BE3" w:rsidRDefault="002A288B" w:rsidP="00C17D7D">
            <w:pPr>
              <w:jc w:val="center"/>
            </w:pPr>
            <w:sdt>
              <w:sdtPr>
                <w:id w:val="941187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3A1D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6F5166" w14:paraId="00031035" w14:textId="77777777" w:rsidTr="13ECA5D7">
        <w:trPr>
          <w:ins w:id="126" w:author="Ting Li" w:date="2022-03-01T17:35:00Z"/>
        </w:trPr>
        <w:tc>
          <w:tcPr>
            <w:tcW w:w="3994" w:type="pct"/>
            <w:vAlign w:val="center"/>
          </w:tcPr>
          <w:p w14:paraId="35B24E34" w14:textId="3D49E16D" w:rsidR="006F5166" w:rsidRDefault="00230CEF">
            <w:pPr>
              <w:rPr>
                <w:ins w:id="127" w:author="Ting Li" w:date="2022-03-01T17:35:00Z"/>
              </w:rPr>
            </w:pPr>
            <w:ins w:id="128" w:author="Ting Li" w:date="2022-03-01T17:36:00Z">
              <w:r>
                <w:t xml:space="preserve">A </w:t>
              </w:r>
            </w:ins>
            <w:ins w:id="129" w:author="Ting Li" w:date="2022-05-16T17:07:00Z">
              <w:r w:rsidR="005F0A53">
                <w:t xml:space="preserve">project specific </w:t>
              </w:r>
            </w:ins>
            <w:ins w:id="130" w:author="Ting Li" w:date="2022-03-01T17:36:00Z">
              <w:r>
                <w:t xml:space="preserve">Climate </w:t>
              </w:r>
            </w:ins>
            <w:ins w:id="131" w:author="Ting Li" w:date="2022-03-02T09:10:00Z">
              <w:r w:rsidR="00F0602B">
                <w:t>C</w:t>
              </w:r>
            </w:ins>
            <w:ins w:id="132" w:author="Ting Li" w:date="2022-03-01T17:36:00Z">
              <w:r>
                <w:t xml:space="preserve">hange </w:t>
              </w:r>
            </w:ins>
            <w:ins w:id="133" w:author="Ting Li" w:date="2022-03-02T09:11:00Z">
              <w:r w:rsidR="00B17A8B">
                <w:t>R</w:t>
              </w:r>
            </w:ins>
            <w:ins w:id="134" w:author="Ting Li" w:date="2022-03-01T17:36:00Z">
              <w:r>
                <w:t xml:space="preserve">isk </w:t>
              </w:r>
            </w:ins>
            <w:ins w:id="135" w:author="Ting Li" w:date="2022-03-02T09:11:00Z">
              <w:r w:rsidR="00B17A8B">
                <w:t>A</w:t>
              </w:r>
            </w:ins>
            <w:ins w:id="136" w:author="Ting Li" w:date="2022-03-01T17:36:00Z">
              <w:r>
                <w:t xml:space="preserve">ssessment and </w:t>
              </w:r>
            </w:ins>
            <w:ins w:id="137" w:author="Ting Li" w:date="2022-03-02T09:11:00Z">
              <w:r w:rsidR="00B17A8B">
                <w:t>A</w:t>
              </w:r>
            </w:ins>
            <w:ins w:id="138" w:author="Ting Li" w:date="2022-03-01T17:36:00Z">
              <w:r>
                <w:t xml:space="preserve">daptation </w:t>
              </w:r>
            </w:ins>
            <w:ins w:id="139" w:author="Ting Li" w:date="2022-03-02T09:11:00Z">
              <w:r w:rsidR="00B17A8B">
                <w:t>P</w:t>
              </w:r>
            </w:ins>
            <w:ins w:id="140" w:author="Ting Li" w:date="2022-03-01T17:36:00Z">
              <w:r>
                <w:t>lan has been complete and submitted</w:t>
              </w:r>
            </w:ins>
            <w:ins w:id="141" w:author="Ting Li" w:date="2022-03-01T17:38:00Z">
              <w:r w:rsidR="002B4496">
                <w:t>,</w:t>
              </w:r>
            </w:ins>
            <w:ins w:id="142" w:author="Ting Li" w:date="2022-03-01T17:36:00Z">
              <w:r>
                <w:t xml:space="preserve"> </w:t>
              </w:r>
            </w:ins>
            <w:ins w:id="143" w:author="Ting Li" w:date="2022-03-01T17:38:00Z">
              <w:r w:rsidR="002B4496">
                <w:t xml:space="preserve">meeting the compliance requirements under </w:t>
              </w:r>
            </w:ins>
            <w:ins w:id="144" w:author="Ting Li" w:date="2022-03-01T17:37:00Z">
              <w:r w:rsidR="00F974AA">
                <w:t>3.2</w:t>
              </w:r>
            </w:ins>
          </w:p>
        </w:tc>
        <w:tc>
          <w:tcPr>
            <w:tcW w:w="1006" w:type="pct"/>
            <w:vAlign w:val="center"/>
          </w:tcPr>
          <w:p w14:paraId="146EF6E9" w14:textId="5C24C397" w:rsidR="006F5166" w:rsidRDefault="002A288B" w:rsidP="00C17D7D">
            <w:pPr>
              <w:jc w:val="center"/>
              <w:rPr>
                <w:ins w:id="145" w:author="Ting Li" w:date="2022-03-01T17:35:00Z"/>
              </w:rPr>
            </w:pPr>
            <w:customXmlInsRangeStart w:id="146" w:author="Ting Li" w:date="2022-03-01T17:35:00Z"/>
            <w:sdt>
              <w:sdtPr>
                <w:id w:val="-66531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146"/>
                <w:ins w:id="147" w:author="Ting Li" w:date="2022-03-01T17:38:00Z">
                  <w:r w:rsidR="002B4496"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148" w:author="Ting Li" w:date="2022-03-01T17:35:00Z"/>
              </w:sdtContent>
            </w:sdt>
            <w:customXmlInsRangeEnd w:id="148"/>
          </w:p>
        </w:tc>
      </w:tr>
      <w:tr w:rsidR="00DF0E45" w:rsidDel="00467C90" w14:paraId="144F4E4B" w14:textId="435B99DB" w:rsidTr="13ECA5D7">
        <w:trPr>
          <w:del w:id="149" w:author="Bhumika Mistry" w:date="2022-02-01T15:43:00Z"/>
        </w:trPr>
        <w:tc>
          <w:tcPr>
            <w:tcW w:w="3994" w:type="pct"/>
            <w:vAlign w:val="center"/>
          </w:tcPr>
          <w:p w14:paraId="1FFA2E8B" w14:textId="102F513A" w:rsidR="00DF0E45" w:rsidRPr="003A2BE3" w:rsidDel="00467C90" w:rsidRDefault="00CC3B44">
            <w:pPr>
              <w:rPr>
                <w:del w:id="150" w:author="Bhumika Mistry" w:date="2022-02-01T15:43:00Z"/>
              </w:rPr>
            </w:pPr>
            <w:del w:id="151" w:author="Bhumika Mistry" w:date="2022-02-01T15:43:00Z">
              <w:r w:rsidDel="00467C90">
                <w:delText xml:space="preserve">The </w:delText>
              </w:r>
              <w:r w:rsidR="001C3A1D" w:rsidDel="00467C90">
                <w:delText xml:space="preserve">Climate Adaptation Plan </w:delText>
              </w:r>
              <w:r w:rsidDel="00467C90">
                <w:delText xml:space="preserve">was developed by a </w:delText>
              </w:r>
              <w:r w:rsidR="001C3A1D" w:rsidDel="00467C90">
                <w:delText xml:space="preserve">suitably </w:delText>
              </w:r>
              <w:r w:rsidDel="00467C90">
                <w:delText xml:space="preserve">qualified professional as detailed in the </w:delText>
              </w:r>
              <w:r w:rsidR="001C3A1D" w:rsidDel="00467C90">
                <w:delText>C</w:delText>
              </w:r>
              <w:r w:rsidDel="00467C90">
                <w:delText xml:space="preserve">ompliance </w:delText>
              </w:r>
              <w:r w:rsidR="001C3A1D" w:rsidDel="00467C90">
                <w:delText>R</w:delText>
              </w:r>
              <w:r w:rsidDel="00467C90">
                <w:delText>equirements and their CV is attached.</w:delText>
              </w:r>
            </w:del>
          </w:p>
        </w:tc>
        <w:tc>
          <w:tcPr>
            <w:tcW w:w="1006" w:type="pct"/>
            <w:vAlign w:val="center"/>
          </w:tcPr>
          <w:p w14:paraId="5BD84EAE" w14:textId="4312CD52" w:rsidR="00DF0E45" w:rsidRPr="003A2BE3" w:rsidDel="00467C90" w:rsidRDefault="002A288B" w:rsidP="00C17D7D">
            <w:pPr>
              <w:jc w:val="center"/>
              <w:rPr>
                <w:del w:id="152" w:author="Bhumika Mistry" w:date="2022-02-01T15:43:00Z"/>
              </w:rPr>
            </w:pPr>
            <w:customXmlDelRangeStart w:id="153" w:author="Bhumika Mistry" w:date="2022-02-01T15:43:00Z"/>
            <w:sdt>
              <w:sdtPr>
                <w:id w:val="-162407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153"/>
                <w:del w:id="154" w:author="Bhumika Mistry" w:date="2022-02-01T15:43:00Z">
                  <w:r w:rsidR="001C3A1D" w:rsidDel="00467C90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155" w:author="Bhumika Mistry" w:date="2022-02-01T15:43:00Z"/>
              </w:sdtContent>
            </w:sdt>
            <w:customXmlDelRangeEnd w:id="155"/>
            <w:del w:id="156" w:author="Bhumika Mistry" w:date="2022-02-01T15:43:00Z">
              <w:r w:rsidR="001C3A1D" w:rsidRPr="003A2BE3" w:rsidDel="00467C90">
                <w:rPr>
                  <w:rFonts w:ascii="MS Gothic" w:eastAsia="MS Gothic" w:hAnsi="MS Gothic" w:cs="MS Gothic" w:hint="eastAsia"/>
                </w:rPr>
                <w:delText xml:space="preserve"> </w:delText>
              </w:r>
            </w:del>
          </w:p>
        </w:tc>
      </w:tr>
    </w:tbl>
    <w:p w14:paraId="417B47FF" w14:textId="77777777" w:rsidR="001547B7" w:rsidRPr="00F44703" w:rsidRDefault="001547B7" w:rsidP="001547B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47B7" w14:paraId="1B6278AA" w14:textId="77777777" w:rsidTr="0082279D">
        <w:tc>
          <w:tcPr>
            <w:tcW w:w="6912" w:type="dxa"/>
            <w:shd w:val="clear" w:color="auto" w:fill="DBE5F1" w:themeFill="accent1" w:themeFillTint="33"/>
          </w:tcPr>
          <w:p w14:paraId="3185D6AE" w14:textId="77777777" w:rsidR="001547B7" w:rsidRPr="00F44703" w:rsidRDefault="001547B7" w:rsidP="0082279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689B144" w14:textId="77777777" w:rsidR="001547B7" w:rsidRPr="00F44703" w:rsidRDefault="001547B7" w:rsidP="0082279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47B7" w14:paraId="7F176CD3" w14:textId="77777777" w:rsidTr="0082279D">
        <w:tc>
          <w:tcPr>
            <w:tcW w:w="6912" w:type="dxa"/>
          </w:tcPr>
          <w:p w14:paraId="2BBBC815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F79B8E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47B7" w14:paraId="49054BBD" w14:textId="77777777" w:rsidTr="0082279D">
        <w:tc>
          <w:tcPr>
            <w:tcW w:w="6912" w:type="dxa"/>
          </w:tcPr>
          <w:p w14:paraId="40B6DD7A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5B70DB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B3D2843" w14:textId="77777777" w:rsidR="00EC7778" w:rsidRDefault="00EC7778">
      <w:pPr>
        <w:pStyle w:val="Heading2"/>
        <w:rPr>
          <w:ins w:id="157" w:author="Ting Li" w:date="2022-03-02T09:24:00Z"/>
        </w:rPr>
      </w:pPr>
    </w:p>
    <w:p w14:paraId="53943993" w14:textId="7D28A489" w:rsidR="00697717" w:rsidRDefault="001547B7" w:rsidP="00387776">
      <w:pPr>
        <w:pStyle w:val="Heading2"/>
        <w:rPr>
          <w:ins w:id="158" w:author="Bhumika Mistry" w:date="2022-02-01T15:48:00Z"/>
        </w:rPr>
      </w:pPr>
      <w:del w:id="159" w:author="Bhumika Mistry" w:date="2022-02-01T15:49:00Z">
        <w:r w:rsidRPr="00DE236A" w:rsidDel="003F05DB">
          <w:delText xml:space="preserve"> </w:delText>
        </w:r>
      </w:del>
      <w:ins w:id="160" w:author="Bhumika Mistry" w:date="2022-02-01T15:49:00Z">
        <w:r w:rsidR="003F05DB">
          <w:t xml:space="preserve">3.2 </w:t>
        </w:r>
        <w:commentRangeStart w:id="161"/>
        <w:r w:rsidR="003F05DB">
          <w:t>Climate change risk assessment and Adaptation plan</w:t>
        </w:r>
      </w:ins>
      <w:commentRangeEnd w:id="161"/>
      <w:r w:rsidR="00B80D1F">
        <w:rPr>
          <w:rStyle w:val="CommentReference"/>
          <w:rFonts w:eastAsiaTheme="minorHAnsi" w:cstheme="minorBidi"/>
          <w:caps w:val="0"/>
          <w:noProof w:val="0"/>
          <w:color w:val="auto"/>
        </w:rPr>
        <w:commentReference w:id="161"/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005"/>
        <w:gridCol w:w="1511"/>
        <w:gridCol w:w="1511"/>
      </w:tblGrid>
      <w:tr w:rsidR="000006F6" w14:paraId="10332FFF" w14:textId="77777777" w:rsidTr="00531AA3">
        <w:trPr>
          <w:ins w:id="162" w:author="Ting Li" w:date="2022-05-18T13:00:00Z"/>
        </w:trPr>
        <w:tc>
          <w:tcPr>
            <w:tcW w:w="3326" w:type="pct"/>
            <w:vAlign w:val="center"/>
          </w:tcPr>
          <w:p w14:paraId="5725E450" w14:textId="606D71D2" w:rsidR="000006F6" w:rsidRPr="003A2BE3" w:rsidRDefault="000006F6" w:rsidP="00531AA3">
            <w:pPr>
              <w:rPr>
                <w:ins w:id="163" w:author="Ting Li" w:date="2022-05-18T13:00:00Z"/>
              </w:rPr>
            </w:pPr>
            <w:ins w:id="164" w:author="Ting Li" w:date="2022-05-18T13:00:00Z">
              <w:r>
                <w:t xml:space="preserve">A project-specific </w:t>
              </w:r>
            </w:ins>
            <w:ins w:id="165" w:author="Ting Li" w:date="2022-05-18T13:01:00Z">
              <w:r w:rsidR="008C4A4B">
                <w:t xml:space="preserve">Climate Change Risk Assessment and </w:t>
              </w:r>
            </w:ins>
            <w:ins w:id="166" w:author="Ting Li" w:date="2022-05-18T13:00:00Z">
              <w:r>
                <w:t xml:space="preserve">Climate Adaptation Plan was developed by </w:t>
              </w:r>
            </w:ins>
            <w:ins w:id="167" w:author="Ting Li" w:date="2022-05-18T13:04:00Z">
              <w:r w:rsidR="006F4429">
                <w:t xml:space="preserve">a </w:t>
              </w:r>
            </w:ins>
            <w:ins w:id="168" w:author="Ting Li" w:date="2022-05-18T13:00:00Z">
              <w:r>
                <w:t>suitably qualified professional as detailed in the Compliance Requirements and their CV is attached.</w:t>
              </w:r>
            </w:ins>
          </w:p>
        </w:tc>
        <w:tc>
          <w:tcPr>
            <w:tcW w:w="837" w:type="pct"/>
          </w:tcPr>
          <w:p w14:paraId="63B4A4E8" w14:textId="77777777" w:rsidR="000006F6" w:rsidRDefault="000006F6" w:rsidP="00531AA3">
            <w:pPr>
              <w:jc w:val="center"/>
              <w:rPr>
                <w:ins w:id="169" w:author="Ting Li" w:date="2022-05-18T13:00:00Z"/>
              </w:rPr>
            </w:pPr>
          </w:p>
        </w:tc>
        <w:tc>
          <w:tcPr>
            <w:tcW w:w="837" w:type="pct"/>
            <w:vAlign w:val="center"/>
          </w:tcPr>
          <w:p w14:paraId="24273BF0" w14:textId="77777777" w:rsidR="000006F6" w:rsidRPr="003A2BE3" w:rsidRDefault="002A288B" w:rsidP="00531AA3">
            <w:pPr>
              <w:jc w:val="center"/>
              <w:rPr>
                <w:ins w:id="170" w:author="Ting Li" w:date="2022-05-18T13:00:00Z"/>
              </w:rPr>
            </w:pPr>
            <w:customXmlInsRangeStart w:id="171" w:author="Ting Li" w:date="2022-05-18T13:00:00Z"/>
            <w:sdt>
              <w:sdtPr>
                <w:id w:val="1697585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171"/>
                <w:ins w:id="172" w:author="Ting Li" w:date="2022-05-18T13:00:00Z">
                  <w:r w:rsidR="000006F6"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173" w:author="Ting Li" w:date="2022-05-18T13:00:00Z"/>
              </w:sdtContent>
            </w:sdt>
            <w:customXmlInsRangeEnd w:id="173"/>
            <w:ins w:id="174" w:author="Ting Li" w:date="2022-05-18T13:00:00Z">
              <w:r w:rsidR="000006F6" w:rsidRPr="003A2BE3" w:rsidDel="001C3A1D">
                <w:rPr>
                  <w:rFonts w:ascii="MS Gothic" w:eastAsia="MS Gothic" w:hAnsi="MS Gothic" w:cs="MS Gothic" w:hint="eastAsia"/>
                </w:rPr>
                <w:t xml:space="preserve"> </w:t>
              </w:r>
            </w:ins>
          </w:p>
        </w:tc>
      </w:tr>
      <w:tr w:rsidR="00026127" w14:paraId="1029E64B" w14:textId="77777777" w:rsidTr="00531AA3">
        <w:trPr>
          <w:ins w:id="175" w:author="Ting Li" w:date="2022-05-18T13:34:00Z"/>
        </w:trPr>
        <w:tc>
          <w:tcPr>
            <w:tcW w:w="3326" w:type="pct"/>
            <w:vAlign w:val="center"/>
          </w:tcPr>
          <w:p w14:paraId="69A7EAE4" w14:textId="1DE7801C" w:rsidR="00026127" w:rsidRDefault="008A60EE" w:rsidP="00531AA3">
            <w:pPr>
              <w:rPr>
                <w:ins w:id="176" w:author="Ting Li" w:date="2022-05-18T13:34:00Z"/>
              </w:rPr>
            </w:pPr>
            <w:ins w:id="177" w:author="Ting Li" w:date="2022-05-18T13:34:00Z">
              <w:r>
                <w:t xml:space="preserve">A risk register of all potential risks </w:t>
              </w:r>
              <w:r w:rsidRPr="008A60EE">
                <w:t>identified</w:t>
              </w:r>
              <w:r w:rsidRPr="008A60EE">
                <w:t xml:space="preserve"> to the building, its operation, and occupants</w:t>
              </w:r>
              <w:r>
                <w:t xml:space="preserve"> is </w:t>
              </w:r>
            </w:ins>
            <w:ins w:id="178" w:author="Ting Li" w:date="2022-05-18T13:36:00Z">
              <w:r w:rsidR="00D37FF5">
                <w:t>developed</w:t>
              </w:r>
            </w:ins>
            <w:ins w:id="179" w:author="Ting Li" w:date="2022-05-18T13:34:00Z">
              <w:r>
                <w:t xml:space="preserve"> and </w:t>
              </w:r>
            </w:ins>
            <w:ins w:id="180" w:author="Ting Li" w:date="2022-05-18T13:35:00Z">
              <w:r w:rsidR="0098257D">
                <w:t>communicated to stakeholders.</w:t>
              </w:r>
            </w:ins>
          </w:p>
        </w:tc>
        <w:tc>
          <w:tcPr>
            <w:tcW w:w="837" w:type="pct"/>
          </w:tcPr>
          <w:p w14:paraId="69EB24B6" w14:textId="77777777" w:rsidR="00026127" w:rsidRDefault="00026127" w:rsidP="00531AA3">
            <w:pPr>
              <w:jc w:val="center"/>
              <w:rPr>
                <w:ins w:id="181" w:author="Ting Li" w:date="2022-05-18T13:34:00Z"/>
              </w:rPr>
            </w:pPr>
          </w:p>
        </w:tc>
        <w:tc>
          <w:tcPr>
            <w:tcW w:w="837" w:type="pct"/>
            <w:vAlign w:val="center"/>
          </w:tcPr>
          <w:p w14:paraId="7CEC4BEE" w14:textId="3496F88D" w:rsidR="00026127" w:rsidRDefault="00491FF8" w:rsidP="00531AA3">
            <w:pPr>
              <w:jc w:val="center"/>
              <w:rPr>
                <w:ins w:id="182" w:author="Ting Li" w:date="2022-05-18T13:34:00Z"/>
              </w:rPr>
            </w:pPr>
            <w:customXmlInsRangeStart w:id="183" w:author="Ting Li" w:date="2022-05-18T13:36:00Z"/>
            <w:sdt>
              <w:sdtPr>
                <w:id w:val="622890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183"/>
                <w:ins w:id="184" w:author="Ting Li" w:date="2022-05-18T13:36:00Z">
                  <w:r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185" w:author="Ting Li" w:date="2022-05-18T13:36:00Z"/>
              </w:sdtContent>
            </w:sdt>
            <w:customXmlInsRangeEnd w:id="185"/>
          </w:p>
        </w:tc>
      </w:tr>
      <w:tr w:rsidR="00760D05" w14:paraId="7811C0A0" w14:textId="77777777" w:rsidTr="00531AA3">
        <w:trPr>
          <w:ins w:id="186" w:author="Ting Li" w:date="2022-05-18T13:07:00Z"/>
        </w:trPr>
        <w:tc>
          <w:tcPr>
            <w:tcW w:w="3326" w:type="pct"/>
            <w:vAlign w:val="center"/>
          </w:tcPr>
          <w:p w14:paraId="2E7A306E" w14:textId="7C2C1958" w:rsidR="00760D05" w:rsidRDefault="009C7FC8" w:rsidP="00760D05">
            <w:pPr>
              <w:rPr>
                <w:ins w:id="187" w:author="Ting Li" w:date="2022-05-18T13:07:00Z"/>
              </w:rPr>
            </w:pPr>
            <w:ins w:id="188" w:author="Ting Li" w:date="2022-05-18T13:35:00Z">
              <w:r w:rsidRPr="009C7FC8">
                <w:t xml:space="preserve">Specific adaptation design responses for </w:t>
              </w:r>
            </w:ins>
            <w:ins w:id="189" w:author="Ting Li" w:date="2022-05-18T13:44:00Z">
              <w:r w:rsidR="0041739E">
                <w:t>‘</w:t>
              </w:r>
            </w:ins>
            <w:ins w:id="190" w:author="Ting Li" w:date="2022-05-18T13:42:00Z">
              <w:r w:rsidR="008C2DA1" w:rsidRPr="009C7FC8">
                <w:t>high’ or ‘extreme’</w:t>
              </w:r>
              <w:r w:rsidR="008C2DA1">
                <w:t xml:space="preserve"> </w:t>
              </w:r>
            </w:ins>
            <w:ins w:id="191" w:author="Ting Li" w:date="2022-05-18T13:35:00Z">
              <w:r w:rsidRPr="009C7FC8">
                <w:t>risks</w:t>
              </w:r>
            </w:ins>
            <w:ins w:id="192" w:author="Ting Li" w:date="2022-05-18T13:43:00Z">
              <w:r w:rsidR="008C2DA1">
                <w:t xml:space="preserve"> </w:t>
              </w:r>
            </w:ins>
            <w:ins w:id="193" w:author="Ting Li" w:date="2022-05-18T13:44:00Z">
              <w:r w:rsidR="0041739E" w:rsidRPr="009C7FC8">
                <w:t>and associated responsibilities for action</w:t>
              </w:r>
              <w:r w:rsidR="0041739E">
                <w:t xml:space="preserve"> </w:t>
              </w:r>
            </w:ins>
            <w:ins w:id="194" w:author="Ting Li" w:date="2022-05-18T13:43:00Z">
              <w:r w:rsidR="008C2DA1">
                <w:t>have bee</w:t>
              </w:r>
              <w:r w:rsidR="0092375C">
                <w:t xml:space="preserve">n </w:t>
              </w:r>
            </w:ins>
            <w:ins w:id="195" w:author="Ting Li" w:date="2022-05-18T13:44:00Z">
              <w:r w:rsidR="0041739E">
                <w:t>well communicated and addressed</w:t>
              </w:r>
              <w:r w:rsidR="0041739E">
                <w:t>.</w:t>
              </w:r>
            </w:ins>
            <w:ins w:id="196" w:author="Ting Li" w:date="2022-05-18T13:36:00Z">
              <w:r>
                <w:t xml:space="preserve"> </w:t>
              </w:r>
            </w:ins>
          </w:p>
        </w:tc>
        <w:tc>
          <w:tcPr>
            <w:tcW w:w="837" w:type="pct"/>
          </w:tcPr>
          <w:p w14:paraId="20A0C6A0" w14:textId="77777777" w:rsidR="00760D05" w:rsidRDefault="00760D05" w:rsidP="00760D05">
            <w:pPr>
              <w:jc w:val="center"/>
              <w:rPr>
                <w:ins w:id="197" w:author="Ting Li" w:date="2022-05-18T13:07:00Z"/>
              </w:rPr>
            </w:pPr>
          </w:p>
        </w:tc>
        <w:tc>
          <w:tcPr>
            <w:tcW w:w="837" w:type="pct"/>
            <w:vAlign w:val="center"/>
          </w:tcPr>
          <w:p w14:paraId="52F0B9B9" w14:textId="4500DED8" w:rsidR="00760D05" w:rsidRDefault="002A288B" w:rsidP="00760D05">
            <w:pPr>
              <w:jc w:val="center"/>
              <w:rPr>
                <w:ins w:id="198" w:author="Ting Li" w:date="2022-05-18T13:07:00Z"/>
              </w:rPr>
            </w:pPr>
            <w:customXmlInsRangeStart w:id="199" w:author="Ting Li" w:date="2022-05-18T13:08:00Z"/>
            <w:sdt>
              <w:sdtPr>
                <w:id w:val="131067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199"/>
                <w:ins w:id="200" w:author="Ting Li" w:date="2022-05-18T13:08:00Z">
                  <w:r w:rsidR="00760D05"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201" w:author="Ting Li" w:date="2022-05-18T13:08:00Z"/>
              </w:sdtContent>
            </w:sdt>
            <w:customXmlInsRangeEnd w:id="201"/>
            <w:ins w:id="202" w:author="Ting Li" w:date="2022-05-18T13:08:00Z">
              <w:r w:rsidR="00760D05" w:rsidRPr="003A2BE3" w:rsidDel="001C3A1D">
                <w:rPr>
                  <w:rFonts w:ascii="MS Gothic" w:eastAsia="MS Gothic" w:hAnsi="MS Gothic" w:cs="MS Gothic" w:hint="eastAsia"/>
                </w:rPr>
                <w:t xml:space="preserve"> </w:t>
              </w:r>
            </w:ins>
          </w:p>
        </w:tc>
      </w:tr>
      <w:tr w:rsidR="00D37FF5" w14:paraId="51BEA003" w14:textId="77777777" w:rsidTr="00531AA3">
        <w:trPr>
          <w:ins w:id="203" w:author="Ting Li" w:date="2022-05-18T13:36:00Z"/>
        </w:trPr>
        <w:tc>
          <w:tcPr>
            <w:tcW w:w="3326" w:type="pct"/>
            <w:vAlign w:val="center"/>
          </w:tcPr>
          <w:p w14:paraId="5959DA5D" w14:textId="10943DD8" w:rsidR="00D37FF5" w:rsidRDefault="0041739E" w:rsidP="00760D05">
            <w:pPr>
              <w:rPr>
                <w:ins w:id="204" w:author="Ting Li" w:date="2022-05-18T13:41:00Z"/>
              </w:rPr>
            </w:pPr>
            <w:ins w:id="205" w:author="Ting Li" w:date="2022-05-18T13:44:00Z">
              <w:r>
                <w:t>A s</w:t>
              </w:r>
            </w:ins>
            <w:ins w:id="206" w:author="Ting Li" w:date="2022-05-18T13:38:00Z">
              <w:r w:rsidR="006F3D80" w:rsidRPr="006F3D80">
                <w:t xml:space="preserve">takeholder consultation </w:t>
              </w:r>
              <w:r w:rsidR="00A60CDC">
                <w:t xml:space="preserve">was </w:t>
              </w:r>
              <w:r w:rsidR="006F3D80" w:rsidRPr="006F3D80">
                <w:t>undertaken during</w:t>
              </w:r>
            </w:ins>
            <w:ins w:id="207" w:author="Ting Li" w:date="2022-05-18T13:39:00Z">
              <w:r w:rsidR="00A60CDC">
                <w:t xml:space="preserve"> </w:t>
              </w:r>
            </w:ins>
            <w:ins w:id="208" w:author="Ting Li" w:date="2022-05-18T13:38:00Z">
              <w:r w:rsidR="006F3D80" w:rsidRPr="006F3D80">
                <w:t>preparation of the Climate Adaptation Plan</w:t>
              </w:r>
            </w:ins>
            <w:ins w:id="209" w:author="Ting Li" w:date="2022-05-18T13:41:00Z">
              <w:r w:rsidR="008C2DA1">
                <w:t>; AND</w:t>
              </w:r>
            </w:ins>
          </w:p>
          <w:p w14:paraId="70935A5F" w14:textId="2BBF9543" w:rsidR="008C2DA1" w:rsidRPr="008C2DA1" w:rsidRDefault="008C2DA1" w:rsidP="008C2DA1">
            <w:pPr>
              <w:pStyle w:val="Bluetext"/>
              <w:spacing w:before="240" w:after="240"/>
              <w:rPr>
                <w:ins w:id="210" w:author="Ting Li" w:date="2022-05-18T13:36:00Z"/>
                <w:color w:val="000000"/>
                <w:rPrChange w:id="211" w:author="Ting Li" w:date="2022-05-18T13:41:00Z">
                  <w:rPr>
                    <w:ins w:id="212" w:author="Ting Li" w:date="2022-05-18T13:36:00Z"/>
                  </w:rPr>
                </w:rPrChange>
              </w:rPr>
              <w:pPrChange w:id="213" w:author="Ting Li" w:date="2022-05-18T13:41:00Z">
                <w:pPr/>
              </w:pPrChange>
            </w:pPr>
            <w:ins w:id="214" w:author="Ting Li" w:date="2022-05-18T13:41:00Z">
              <w:r>
                <w:rPr>
                  <w:color w:val="000000"/>
                </w:rPr>
                <w:t>R</w:t>
              </w:r>
              <w:r w:rsidRPr="008C2DA1">
                <w:rPr>
                  <w:color w:val="000000"/>
                  <w:rPrChange w:id="215" w:author="Ting Li" w:date="2022-05-18T13:41:00Z">
                    <w:rPr/>
                  </w:rPrChange>
                </w:rPr>
                <w:t xml:space="preserve">esults of the </w:t>
              </w:r>
              <w:r>
                <w:rPr>
                  <w:color w:val="000000"/>
                </w:rPr>
                <w:t xml:space="preserve">risk </w:t>
              </w:r>
              <w:r w:rsidRPr="008C2DA1">
                <w:rPr>
                  <w:color w:val="000000"/>
                  <w:rPrChange w:id="216" w:author="Ting Li" w:date="2022-05-18T13:41:00Z">
                    <w:rPr/>
                  </w:rPrChange>
                </w:rPr>
                <w:t xml:space="preserve">assessment </w:t>
              </w:r>
              <w:r>
                <w:rPr>
                  <w:color w:val="000000"/>
                </w:rPr>
                <w:t>have been well</w:t>
              </w:r>
              <w:r w:rsidRPr="008C2DA1">
                <w:rPr>
                  <w:color w:val="000000"/>
                  <w:rPrChange w:id="217" w:author="Ting Li" w:date="2022-05-18T13:41:00Z">
                    <w:rPr/>
                  </w:rPrChange>
                </w:rPr>
                <w:t xml:space="preserve"> communicated to the leads of all design disciplines</w:t>
              </w:r>
            </w:ins>
            <w:ins w:id="218" w:author="Ting Li" w:date="2022-05-18T13:46:00Z">
              <w:r w:rsidR="004D3A6F">
                <w:rPr>
                  <w:color w:val="000000"/>
                </w:rPr>
                <w:t>.</w:t>
              </w:r>
            </w:ins>
          </w:p>
        </w:tc>
        <w:tc>
          <w:tcPr>
            <w:tcW w:w="837" w:type="pct"/>
          </w:tcPr>
          <w:p w14:paraId="5FFEF3E2" w14:textId="77777777" w:rsidR="00D37FF5" w:rsidRDefault="00D37FF5" w:rsidP="00760D05">
            <w:pPr>
              <w:jc w:val="center"/>
              <w:rPr>
                <w:ins w:id="219" w:author="Ting Li" w:date="2022-05-18T13:36:00Z"/>
              </w:rPr>
            </w:pPr>
          </w:p>
        </w:tc>
        <w:tc>
          <w:tcPr>
            <w:tcW w:w="837" w:type="pct"/>
            <w:vAlign w:val="center"/>
          </w:tcPr>
          <w:p w14:paraId="52DF0B3A" w14:textId="0B46CAFE" w:rsidR="00D37FF5" w:rsidRDefault="006165B5" w:rsidP="00760D05">
            <w:pPr>
              <w:jc w:val="center"/>
              <w:rPr>
                <w:ins w:id="220" w:author="Ting Li" w:date="2022-05-18T13:36:00Z"/>
              </w:rPr>
            </w:pPr>
            <w:customXmlInsRangeStart w:id="221" w:author="Ting Li" w:date="2022-05-18T13:39:00Z"/>
            <w:sdt>
              <w:sdtPr>
                <w:id w:val="154085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221"/>
                <w:ins w:id="222" w:author="Ting Li" w:date="2022-05-18T13:39:00Z">
                  <w:r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223" w:author="Ting Li" w:date="2022-05-18T13:39:00Z"/>
              </w:sdtContent>
            </w:sdt>
            <w:customXmlInsRangeEnd w:id="223"/>
          </w:p>
        </w:tc>
      </w:tr>
      <w:tr w:rsidR="00C155B5" w14:paraId="4C07779C" w14:textId="77777777" w:rsidTr="00531AA3">
        <w:trPr>
          <w:ins w:id="224" w:author="Ting Li" w:date="2022-05-18T13:33:00Z"/>
        </w:trPr>
        <w:tc>
          <w:tcPr>
            <w:tcW w:w="3326" w:type="pct"/>
            <w:vAlign w:val="center"/>
          </w:tcPr>
          <w:p w14:paraId="19288EED" w14:textId="77777777" w:rsidR="00C155B5" w:rsidRDefault="00C155B5" w:rsidP="00760D05">
            <w:pPr>
              <w:rPr>
                <w:ins w:id="225" w:author="Ting Li" w:date="2022-05-18T13:33:00Z"/>
              </w:rPr>
            </w:pPr>
          </w:p>
        </w:tc>
        <w:tc>
          <w:tcPr>
            <w:tcW w:w="837" w:type="pct"/>
          </w:tcPr>
          <w:p w14:paraId="43FFD644" w14:textId="77777777" w:rsidR="00C155B5" w:rsidRDefault="00C155B5" w:rsidP="00760D05">
            <w:pPr>
              <w:jc w:val="center"/>
              <w:rPr>
                <w:ins w:id="226" w:author="Ting Li" w:date="2022-05-18T13:33:00Z"/>
              </w:rPr>
            </w:pPr>
          </w:p>
        </w:tc>
        <w:tc>
          <w:tcPr>
            <w:tcW w:w="837" w:type="pct"/>
            <w:vAlign w:val="center"/>
          </w:tcPr>
          <w:p w14:paraId="48CBC312" w14:textId="77777777" w:rsidR="00C155B5" w:rsidRDefault="00C155B5" w:rsidP="00760D05">
            <w:pPr>
              <w:jc w:val="center"/>
              <w:rPr>
                <w:ins w:id="227" w:author="Ting Li" w:date="2022-05-18T13:33:00Z"/>
              </w:rPr>
            </w:pPr>
          </w:p>
        </w:tc>
      </w:tr>
    </w:tbl>
    <w:p w14:paraId="2763837C" w14:textId="5B499B0A" w:rsidR="00872E50" w:rsidRPr="00BD6875" w:rsidDel="000006F6" w:rsidRDefault="00C36159" w:rsidP="00387776">
      <w:pPr>
        <w:keepNext/>
        <w:rPr>
          <w:ins w:id="228" w:author="Bhumika Mistry" w:date="2022-02-01T15:48:00Z"/>
          <w:del w:id="229" w:author="Ting Li" w:date="2022-05-18T13:00:00Z"/>
          <w:b/>
          <w:lang w:eastAsia="en-AU"/>
          <w:rPrChange w:id="230" w:author="Bhumika Mistry" w:date="2022-03-02T16:28:00Z">
            <w:rPr>
              <w:ins w:id="231" w:author="Bhumika Mistry" w:date="2022-02-01T15:48:00Z"/>
              <w:del w:id="232" w:author="Ting Li" w:date="2022-05-18T13:00:00Z"/>
            </w:rPr>
          </w:rPrChange>
        </w:rPr>
      </w:pPr>
      <w:ins w:id="233" w:author="Bhumika Mistry" w:date="2022-02-01T15:52:00Z">
        <w:del w:id="234" w:author="Ting Li" w:date="2022-05-18T13:00:00Z">
          <w:r w:rsidRPr="00BD6875" w:rsidDel="000006F6">
            <w:rPr>
              <w:b/>
              <w:lang w:eastAsia="en-AU"/>
              <w:rPrChange w:id="235" w:author="Bhumika Mistry" w:date="2022-03-02T16:28:00Z">
                <w:rPr>
                  <w:bCs/>
                  <w:caps/>
                  <w:color w:val="365F91" w:themeColor="accent1" w:themeShade="BF"/>
                  <w:sz w:val="28"/>
                  <w:szCs w:val="28"/>
                </w:rPr>
              </w:rPrChange>
            </w:rPr>
            <w:delText xml:space="preserve">3.2.1 </w:delText>
          </w:r>
        </w:del>
        <w:del w:id="236" w:author="Ting Li" w:date="2022-05-18T12:19:00Z">
          <w:r w:rsidRPr="00BD6875" w:rsidDel="00AA0691">
            <w:rPr>
              <w:b/>
              <w:lang w:eastAsia="en-AU"/>
              <w:rPrChange w:id="237" w:author="Bhumika Mistry" w:date="2022-03-02T16:28:00Z">
                <w:rPr>
                  <w:bCs/>
                  <w:caps/>
                  <w:color w:val="365F91" w:themeColor="accent1" w:themeShade="BF"/>
                  <w:sz w:val="28"/>
                  <w:szCs w:val="28"/>
                </w:rPr>
              </w:rPrChange>
            </w:rPr>
            <w:delText>c</w:delText>
          </w:r>
        </w:del>
        <w:del w:id="238" w:author="Ting Li" w:date="2022-05-18T13:00:00Z">
          <w:r w:rsidRPr="00BD6875" w:rsidDel="000006F6">
            <w:rPr>
              <w:b/>
              <w:lang w:eastAsia="en-AU"/>
              <w:rPrChange w:id="239" w:author="Bhumika Mistry" w:date="2022-03-02T16:28:00Z">
                <w:rPr>
                  <w:bCs/>
                  <w:caps/>
                  <w:color w:val="365F91" w:themeColor="accent1" w:themeShade="BF"/>
                  <w:sz w:val="28"/>
                  <w:szCs w:val="28"/>
                </w:rPr>
              </w:rPrChange>
            </w:rPr>
            <w:delText>limate change risk assessment</w:delText>
          </w:r>
        </w:del>
      </w:ins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C36159" w:rsidDel="000006F6" w14:paraId="7C6EA1F0" w14:textId="18F984B8" w:rsidTr="00CC64CE">
        <w:trPr>
          <w:ins w:id="240" w:author="Bhumika Mistry" w:date="2022-02-01T15:52:00Z"/>
          <w:del w:id="241" w:author="Ting Li" w:date="2022-05-18T13:00:00Z"/>
        </w:trPr>
        <w:tc>
          <w:tcPr>
            <w:tcW w:w="3994" w:type="pct"/>
            <w:vAlign w:val="center"/>
          </w:tcPr>
          <w:p w14:paraId="32958AB5" w14:textId="490DCD1B" w:rsidR="00C36159" w:rsidRPr="003A2BE3" w:rsidDel="000006F6" w:rsidRDefault="00C36159" w:rsidP="00CC64CE">
            <w:pPr>
              <w:rPr>
                <w:ins w:id="242" w:author="Bhumika Mistry" w:date="2022-02-01T15:52:00Z"/>
                <w:del w:id="243" w:author="Ting Li" w:date="2022-05-18T13:00:00Z"/>
              </w:rPr>
            </w:pPr>
            <w:ins w:id="244" w:author="Bhumika Mistry" w:date="2022-02-01T15:52:00Z">
              <w:del w:id="245" w:author="Ting Li" w:date="2022-05-18T13:00:00Z">
                <w:r w:rsidDel="000006F6">
                  <w:delText xml:space="preserve">A </w:delText>
                </w:r>
              </w:del>
            </w:ins>
            <w:ins w:id="246" w:author="Bhumika Mistry" w:date="2022-02-01T15:56:00Z">
              <w:del w:id="247" w:author="Ting Li" w:date="2022-05-18T13:00:00Z">
                <w:r w:rsidR="00365D19" w:rsidDel="000006F6">
                  <w:delText xml:space="preserve">suitably </w:delText>
                </w:r>
                <w:r w:rsidR="00103440" w:rsidDel="000006F6">
                  <w:delText>qualified professiona</w:delText>
                </w:r>
              </w:del>
            </w:ins>
            <w:ins w:id="248" w:author="Bhumika Mistry" w:date="2022-02-01T15:57:00Z">
              <w:del w:id="249" w:author="Ting Li" w:date="2022-05-18T13:00:00Z">
                <w:r w:rsidR="00103440" w:rsidDel="000006F6">
                  <w:delText xml:space="preserve">l has </w:delText>
                </w:r>
              </w:del>
            </w:ins>
            <w:ins w:id="250" w:author="Bhumika Mistry" w:date="2022-02-01T16:03:00Z">
              <w:del w:id="251" w:author="Ting Li" w:date="2022-05-18T13:00:00Z">
                <w:r w:rsidR="00760DD5" w:rsidDel="000006F6">
                  <w:delText>undertaken</w:delText>
                </w:r>
              </w:del>
            </w:ins>
            <w:ins w:id="252" w:author="Bhumika Mistry" w:date="2022-02-01T15:57:00Z">
              <w:del w:id="253" w:author="Ting Li" w:date="2022-05-18T13:00:00Z">
                <w:r w:rsidR="00103440" w:rsidDel="000006F6">
                  <w:delText xml:space="preserve"> </w:delText>
                </w:r>
              </w:del>
            </w:ins>
            <w:ins w:id="254" w:author="Bhumika Mistry" w:date="2022-02-01T16:03:00Z">
              <w:del w:id="255" w:author="Ting Li" w:date="2022-05-18T13:00:00Z">
                <w:r w:rsidR="00760DD5" w:rsidDel="000006F6">
                  <w:delText>the</w:delText>
                </w:r>
              </w:del>
            </w:ins>
            <w:ins w:id="256" w:author="Bhumika Mistry" w:date="2022-02-01T15:57:00Z">
              <w:del w:id="257" w:author="Ting Li" w:date="2022-05-18T13:00:00Z">
                <w:r w:rsidR="00103440" w:rsidDel="000006F6">
                  <w:delText xml:space="preserve"> Climate</w:delText>
                </w:r>
              </w:del>
            </w:ins>
            <w:ins w:id="258" w:author="Bhumika Mistry" w:date="2022-02-01T16:03:00Z">
              <w:del w:id="259" w:author="Ting Li" w:date="2022-05-18T13:00:00Z">
                <w:r w:rsidR="00760DD5" w:rsidDel="000006F6">
                  <w:delText xml:space="preserve"> Change Risk Assessment</w:delText>
                </w:r>
              </w:del>
            </w:ins>
            <w:ins w:id="260" w:author="Bhumika Mistry" w:date="2022-02-01T15:57:00Z">
              <w:del w:id="261" w:author="Ting Li" w:date="2022-05-18T13:00:00Z">
                <w:r w:rsidR="00103440" w:rsidDel="000006F6">
                  <w:delText xml:space="preserve"> </w:delText>
                </w:r>
              </w:del>
            </w:ins>
            <w:ins w:id="262" w:author="Bhumika Mistry" w:date="2022-02-01T16:03:00Z">
              <w:del w:id="263" w:author="Ting Li" w:date="2022-05-18T13:00:00Z">
                <w:r w:rsidR="00760DD5" w:rsidDel="000006F6">
                  <w:delText xml:space="preserve">based on the recognised </w:delText>
                </w:r>
                <w:r w:rsidR="00D81162" w:rsidDel="000006F6">
                  <w:delText>approach in</w:delText>
                </w:r>
              </w:del>
            </w:ins>
            <w:ins w:id="264" w:author="Bhumika Mistry" w:date="2022-02-01T15:57:00Z">
              <w:del w:id="265" w:author="Ting Li" w:date="2022-05-18T13:00:00Z">
                <w:r w:rsidR="00A416E9" w:rsidDel="000006F6">
                  <w:delText xml:space="preserve"> section 3.2.</w:delText>
                </w:r>
              </w:del>
            </w:ins>
            <w:ins w:id="266" w:author="Bhumika Mistry" w:date="2022-02-01T16:03:00Z">
              <w:del w:id="267" w:author="Ting Li" w:date="2022-03-01T17:40:00Z">
                <w:r w:rsidR="00D81162" w:rsidDel="00A57B01">
                  <w:delText>3</w:delText>
                </w:r>
              </w:del>
            </w:ins>
            <w:ins w:id="268" w:author="Bhumika Mistry" w:date="2022-02-01T15:58:00Z">
              <w:del w:id="269" w:author="Ting Li" w:date="2022-05-18T13:00:00Z">
                <w:r w:rsidR="00A416E9" w:rsidDel="000006F6">
                  <w:delText xml:space="preserve"> of the Submission Guidelines. </w:delText>
                </w:r>
              </w:del>
            </w:ins>
            <w:ins w:id="270" w:author="Bhumika Mistry" w:date="2022-02-01T15:57:00Z">
              <w:del w:id="271" w:author="Ting Li" w:date="2022-05-18T13:00:00Z">
                <w:r w:rsidR="00A416E9" w:rsidDel="000006F6">
                  <w:delText xml:space="preserve"> </w:delText>
                </w:r>
              </w:del>
            </w:ins>
          </w:p>
        </w:tc>
        <w:tc>
          <w:tcPr>
            <w:tcW w:w="1006" w:type="pct"/>
            <w:vAlign w:val="center"/>
          </w:tcPr>
          <w:p w14:paraId="2DF71F0B" w14:textId="28A9E66C" w:rsidR="00C36159" w:rsidRPr="003A2BE3" w:rsidDel="000006F6" w:rsidRDefault="002A288B" w:rsidP="00CC64CE">
            <w:pPr>
              <w:jc w:val="center"/>
              <w:rPr>
                <w:ins w:id="272" w:author="Bhumika Mistry" w:date="2022-02-01T15:52:00Z"/>
                <w:del w:id="273" w:author="Ting Li" w:date="2022-05-18T13:00:00Z"/>
              </w:rPr>
            </w:pPr>
            <w:customXmlInsRangeStart w:id="274" w:author="Bhumika Mistry" w:date="2022-02-01T15:52:00Z"/>
            <w:customXmlDelRangeStart w:id="275" w:author="Ting Li" w:date="2022-05-18T13:00:00Z"/>
            <w:sdt>
              <w:sdtPr>
                <w:id w:val="88286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274"/>
                <w:customXmlDelRangeEnd w:id="275"/>
                <w:ins w:id="276" w:author="Bhumika Mistry" w:date="2022-02-01T15:52:00Z">
                  <w:del w:id="277" w:author="Ting Li" w:date="2022-05-18T13:00:00Z">
                    <w:r w:rsidR="00C36159" w:rsidDel="000006F6">
                      <w:rPr>
                        <w:rFonts w:ascii="MS Gothic" w:eastAsia="MS Gothic" w:hAnsi="MS Gothic" w:hint="eastAsia"/>
                      </w:rPr>
                      <w:delText>☐</w:delText>
                    </w:r>
                  </w:del>
                </w:ins>
                <w:customXmlInsRangeStart w:id="278" w:author="Bhumika Mistry" w:date="2022-02-01T15:52:00Z"/>
                <w:customXmlDelRangeStart w:id="279" w:author="Ting Li" w:date="2022-05-18T13:00:00Z"/>
              </w:sdtContent>
            </w:sdt>
            <w:customXmlInsRangeEnd w:id="278"/>
            <w:customXmlDelRangeEnd w:id="279"/>
            <w:ins w:id="280" w:author="Bhumika Mistry" w:date="2022-02-01T15:52:00Z">
              <w:del w:id="281" w:author="Ting Li" w:date="2022-05-18T13:00:00Z">
                <w:r w:rsidR="00C36159" w:rsidRPr="003A2BE3" w:rsidDel="000006F6">
                  <w:rPr>
                    <w:rFonts w:ascii="MS Gothic" w:eastAsia="MS Gothic" w:hAnsi="MS Gothic" w:cs="MS Gothic" w:hint="eastAsia"/>
                  </w:rPr>
                  <w:delText xml:space="preserve"> </w:delText>
                </w:r>
              </w:del>
            </w:ins>
          </w:p>
        </w:tc>
      </w:tr>
    </w:tbl>
    <w:p w14:paraId="0F906A59" w14:textId="249716A4" w:rsidR="00921132" w:rsidRPr="00091332" w:rsidRDefault="000C0C5F">
      <w:pPr>
        <w:pStyle w:val="Bluetext"/>
        <w:spacing w:before="240" w:after="240"/>
        <w:rPr>
          <w:ins w:id="282" w:author="Ting Li" w:date="2022-05-18T12:53:00Z"/>
          <w:lang w:eastAsia="en-AU"/>
          <w:rPrChange w:id="283" w:author="Ting Li" w:date="2022-05-18T12:54:00Z">
            <w:rPr>
              <w:ins w:id="284" w:author="Ting Li" w:date="2022-05-18T12:53:00Z"/>
              <w:rFonts w:eastAsiaTheme="minorEastAsia"/>
              <w:lang w:eastAsia="en-AU"/>
            </w:rPr>
          </w:rPrChange>
        </w:rPr>
        <w:pPrChange w:id="285" w:author="Ting Li" w:date="2022-05-18T12:54:00Z">
          <w:pPr>
            <w:keepNext/>
          </w:pPr>
        </w:pPrChange>
      </w:pPr>
      <w:ins w:id="286" w:author="Ting Li" w:date="2022-05-18T13:09:00Z">
        <w:r>
          <w:rPr>
            <w:rFonts w:cstheme="minorHAnsi"/>
            <w:color w:val="auto"/>
          </w:rPr>
          <w:lastRenderedPageBreak/>
          <w:t xml:space="preserve">  </w:t>
        </w:r>
      </w:ins>
      <w:ins w:id="287" w:author="Ting Li" w:date="2022-05-18T12:54:00Z">
        <w:r w:rsidR="00091332" w:rsidRPr="00091332">
          <w:rPr>
            <w:rFonts w:cstheme="minorHAnsi"/>
            <w:color w:val="auto"/>
            <w:rPrChange w:id="288" w:author="Ting Li" w:date="2022-05-18T12:54:00Z">
              <w:rPr>
                <w:b/>
                <w:color w:val="auto"/>
                <w:szCs w:val="20"/>
              </w:rPr>
            </w:rPrChange>
          </w:rPr>
          <w:t>R</w:t>
        </w:r>
      </w:ins>
      <w:ins w:id="289" w:author="Ting Li" w:date="2022-05-18T12:53:00Z">
        <w:r w:rsidR="001234D1">
          <w:rPr>
            <w:rFonts w:cstheme="minorHAnsi"/>
            <w:color w:val="auto"/>
          </w:rPr>
          <w:t xml:space="preserve">isk assessment approach </w:t>
        </w:r>
      </w:ins>
      <w:ins w:id="290" w:author="Ting Li" w:date="2022-05-18T12:54:00Z">
        <w:r w:rsidR="001234D1">
          <w:rPr>
            <w:rFonts w:cstheme="minorHAnsi"/>
            <w:color w:val="auto"/>
          </w:rPr>
          <w:t>used for the project</w:t>
        </w:r>
      </w:ins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921132" w14:paraId="3D5758FA" w14:textId="77777777" w:rsidTr="00531AA3">
        <w:trPr>
          <w:ins w:id="291" w:author="Ting Li" w:date="2022-05-18T12:53:00Z"/>
        </w:trPr>
        <w:tc>
          <w:tcPr>
            <w:tcW w:w="9027" w:type="dxa"/>
          </w:tcPr>
          <w:p w14:paraId="324C8A03" w14:textId="77777777" w:rsidR="00921132" w:rsidRDefault="00921132" w:rsidP="00531AA3">
            <w:pPr>
              <w:pStyle w:val="Bluetext"/>
              <w:rPr>
                <w:ins w:id="292" w:author="Ting Li" w:date="2022-05-18T12:53:00Z"/>
                <w:szCs w:val="20"/>
              </w:rPr>
            </w:pPr>
            <w:ins w:id="293" w:author="Ting Li" w:date="2022-05-18T12:53:00Z">
              <w:r w:rsidRPr="001A76C9">
                <w:t>[####]</w:t>
              </w:r>
            </w:ins>
          </w:p>
        </w:tc>
      </w:tr>
      <w:tr w:rsidR="00921132" w14:paraId="3F5B29C7" w14:textId="77777777" w:rsidTr="00531AA3">
        <w:trPr>
          <w:ins w:id="294" w:author="Ting Li" w:date="2022-05-18T12:53:00Z"/>
        </w:trPr>
        <w:tc>
          <w:tcPr>
            <w:tcW w:w="9027" w:type="dxa"/>
          </w:tcPr>
          <w:p w14:paraId="5AFD3806" w14:textId="77777777" w:rsidR="00921132" w:rsidRPr="001A76C9" w:rsidRDefault="00921132" w:rsidP="00531AA3">
            <w:pPr>
              <w:pStyle w:val="Bluetext"/>
              <w:rPr>
                <w:ins w:id="295" w:author="Ting Li" w:date="2022-05-18T12:53:00Z"/>
              </w:rPr>
            </w:pPr>
            <w:ins w:id="296" w:author="Ting Li" w:date="2022-05-18T12:53:00Z">
              <w:r w:rsidRPr="001A76C9">
                <w:t>[####]</w:t>
              </w:r>
            </w:ins>
          </w:p>
        </w:tc>
      </w:tr>
    </w:tbl>
    <w:p w14:paraId="69C0CF99" w14:textId="3D777D0C" w:rsidR="00573041" w:rsidRPr="00F21995" w:rsidRDefault="00EA197B" w:rsidP="00573041">
      <w:pPr>
        <w:pStyle w:val="Bluetext"/>
        <w:rPr>
          <w:ins w:id="297" w:author="Ting Li" w:date="2022-05-18T12:39:00Z"/>
          <w:rFonts w:cstheme="minorHAnsi"/>
          <w:color w:val="auto"/>
        </w:rPr>
      </w:pPr>
      <w:ins w:id="298" w:author="Ting Li" w:date="2022-05-18T12:40:00Z">
        <w:r>
          <w:rPr>
            <w:rFonts w:cstheme="minorHAnsi"/>
            <w:color w:val="auto"/>
          </w:rPr>
          <w:t>Pro</w:t>
        </w:r>
        <w:r w:rsidR="00E07DB3">
          <w:rPr>
            <w:rFonts w:cstheme="minorHAnsi"/>
            <w:color w:val="auto"/>
          </w:rPr>
          <w:t>vide a summary of s</w:t>
        </w:r>
      </w:ins>
      <w:ins w:id="299" w:author="Ting Li" w:date="2022-05-18T12:39:00Z">
        <w:r w:rsidR="00573041">
          <w:rPr>
            <w:rFonts w:cstheme="minorHAnsi"/>
            <w:color w:val="auto"/>
          </w:rPr>
          <w:t>elected climate change project</w:t>
        </w:r>
        <w:r w:rsidR="009A2166">
          <w:rPr>
            <w:rFonts w:cstheme="minorHAnsi"/>
            <w:color w:val="auto"/>
          </w:rPr>
          <w:t xml:space="preserve">ions and RCP scenario </w:t>
        </w:r>
      </w:ins>
      <w:ins w:id="300" w:author="Ting Li" w:date="2022-05-18T12:42:00Z">
        <w:r w:rsidR="00AA45C3">
          <w:rPr>
            <w:rFonts w:cstheme="minorHAnsi"/>
            <w:color w:val="auto"/>
          </w:rPr>
          <w:t>used</w:t>
        </w:r>
      </w:ins>
    </w:p>
    <w:p w14:paraId="24E91FE3" w14:textId="77777777" w:rsidR="00573041" w:rsidRDefault="00573041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ins w:id="301" w:author="Ting Li" w:date="2022-05-18T12:40:00Z"/>
        </w:rPr>
      </w:pPr>
    </w:p>
    <w:p w14:paraId="57B67324" w14:textId="77777777" w:rsidR="00E07DB3" w:rsidRDefault="00E07DB3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ins w:id="302" w:author="Ting Li" w:date="2022-05-18T12:40:00Z"/>
        </w:rPr>
      </w:pPr>
    </w:p>
    <w:p w14:paraId="387E4414" w14:textId="77777777" w:rsidR="00E07DB3" w:rsidRDefault="00E07DB3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ins w:id="303" w:author="Ting Li" w:date="2022-05-18T12:40:00Z"/>
        </w:rPr>
      </w:pPr>
    </w:p>
    <w:p w14:paraId="62789D82" w14:textId="77777777" w:rsidR="00E07DB3" w:rsidRDefault="00E07DB3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ins w:id="304" w:author="Ting Li" w:date="2022-05-18T12:39:00Z"/>
        </w:rPr>
      </w:pPr>
    </w:p>
    <w:p w14:paraId="095F559F" w14:textId="77777777" w:rsidR="00855CDA" w:rsidRDefault="00855CDA" w:rsidP="00855CD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ins w:id="305" w:author="Ting Li" w:date="2022-05-18T13:31:00Z"/>
        </w:rPr>
      </w:pPr>
    </w:p>
    <w:p w14:paraId="775E04A3" w14:textId="7109CDED" w:rsidR="00606D02" w:rsidRPr="00855CDA" w:rsidRDefault="006165B5" w:rsidP="00394807">
      <w:pPr>
        <w:pStyle w:val="Bluetext"/>
        <w:spacing w:before="240" w:after="240"/>
        <w:rPr>
          <w:ins w:id="306" w:author="Ting Li" w:date="2022-05-18T12:37:00Z"/>
          <w:b/>
          <w:bCs/>
          <w:color w:val="000000"/>
          <w:szCs w:val="20"/>
          <w:rPrChange w:id="307" w:author="Ting Li" w:date="2022-05-18T13:31:00Z">
            <w:rPr>
              <w:ins w:id="308" w:author="Ting Li" w:date="2022-05-18T12:37:00Z"/>
              <w:color w:val="000000"/>
              <w:szCs w:val="20"/>
              <w:lang w:val="en-US"/>
            </w:rPr>
          </w:rPrChange>
        </w:rPr>
      </w:pPr>
      <w:ins w:id="309" w:author="Ting Li" w:date="2022-05-18T13:39:00Z">
        <w:r>
          <w:rPr>
            <w:b/>
            <w:bCs/>
            <w:color w:val="000000"/>
            <w:szCs w:val="20"/>
          </w:rPr>
          <w:t>Provide a summar</w:t>
        </w:r>
        <w:r w:rsidR="00196182">
          <w:rPr>
            <w:b/>
            <w:bCs/>
            <w:color w:val="000000"/>
            <w:szCs w:val="20"/>
          </w:rPr>
          <w:t xml:space="preserve">y of how </w:t>
        </w:r>
      </w:ins>
      <w:ins w:id="310" w:author="Ting Li" w:date="2022-05-18T13:40:00Z">
        <w:r w:rsidR="00196182">
          <w:t>S</w:t>
        </w:r>
        <w:r w:rsidR="00196182" w:rsidRPr="006F3D80">
          <w:t xml:space="preserve">takeholder consultation </w:t>
        </w:r>
        <w:r w:rsidR="00196182">
          <w:t xml:space="preserve">was </w:t>
        </w:r>
        <w:r w:rsidR="00196182" w:rsidRPr="006F3D80">
          <w:t>undertaken during preparation of the Climate Adaptation Plan</w:t>
        </w:r>
        <w:r w:rsidR="00196182">
          <w:t xml:space="preserve"> and how the results of the assessment were communicated to the leads of all design disciplines </w:t>
        </w:r>
      </w:ins>
    </w:p>
    <w:p w14:paraId="5123BC5F" w14:textId="2C3138D5" w:rsidR="00394807" w:rsidRPr="00F44703" w:rsidRDefault="00394807" w:rsidP="00394807">
      <w:pPr>
        <w:pStyle w:val="Bluetext"/>
        <w:spacing w:before="240" w:after="240"/>
        <w:rPr>
          <w:ins w:id="311" w:author="Bhumika Mistry" w:date="2022-02-01T16:20:00Z"/>
          <w:color w:val="000000"/>
          <w:szCs w:val="20"/>
          <w:lang w:val="en-US"/>
        </w:rPr>
      </w:pPr>
      <w:ins w:id="312" w:author="Bhumika Mistry" w:date="2022-02-01T16:20:00Z">
        <w:r w:rsidRPr="00F44703">
          <w:rPr>
            <w:color w:val="000000"/>
            <w:szCs w:val="20"/>
            <w:lang w:val="en-US"/>
          </w:rPr>
          <w:t>Identify where this information can be found within the supporting documentation provided</w:t>
        </w:r>
        <w:r>
          <w:rPr>
            <w:color w:val="000000"/>
            <w:szCs w:val="20"/>
            <w:lang w:val="en-US"/>
          </w:rPr>
          <w:t>.</w:t>
        </w:r>
      </w:ins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776B7" w14:paraId="5A09E862" w14:textId="77777777" w:rsidTr="00CC64CE">
        <w:trPr>
          <w:ins w:id="313" w:author="Bhumika Mistry" w:date="2022-02-01T16:21:00Z"/>
        </w:trPr>
        <w:tc>
          <w:tcPr>
            <w:tcW w:w="6912" w:type="dxa"/>
            <w:shd w:val="clear" w:color="auto" w:fill="DBE5F1" w:themeFill="accent1" w:themeFillTint="33"/>
          </w:tcPr>
          <w:p w14:paraId="14B93785" w14:textId="77777777" w:rsidR="00A776B7" w:rsidRPr="00F44703" w:rsidRDefault="00A776B7" w:rsidP="00CC64CE">
            <w:pPr>
              <w:pStyle w:val="Bluetext"/>
              <w:rPr>
                <w:ins w:id="314" w:author="Bhumika Mistry" w:date="2022-02-01T16:21:00Z"/>
                <w:b/>
                <w:color w:val="auto"/>
                <w:szCs w:val="20"/>
              </w:rPr>
            </w:pPr>
            <w:ins w:id="315" w:author="Bhumika Mistry" w:date="2022-02-01T16:21:00Z">
              <w:r w:rsidRPr="00F44703">
                <w:rPr>
                  <w:b/>
                  <w:color w:val="auto"/>
                  <w:szCs w:val="20"/>
                </w:rPr>
                <w:t xml:space="preserve">Supporting Documentation </w:t>
              </w:r>
              <w:r w:rsidRPr="00F44703">
                <w:rPr>
                  <w:b/>
                  <w:color w:val="auto"/>
                  <w:szCs w:val="20"/>
                </w:rPr>
                <w:br/>
              </w:r>
              <w:r w:rsidRPr="004716BA">
                <w:rPr>
                  <w:color w:val="auto"/>
                  <w:szCs w:val="20"/>
                </w:rPr>
                <w:t>(Name / title / description of document)</w:t>
              </w:r>
            </w:ins>
          </w:p>
        </w:tc>
        <w:tc>
          <w:tcPr>
            <w:tcW w:w="2331" w:type="dxa"/>
            <w:shd w:val="clear" w:color="auto" w:fill="DBE5F1" w:themeFill="accent1" w:themeFillTint="33"/>
          </w:tcPr>
          <w:p w14:paraId="20939D65" w14:textId="77777777" w:rsidR="00A776B7" w:rsidRPr="00F44703" w:rsidRDefault="00A776B7" w:rsidP="00CC64CE">
            <w:pPr>
              <w:pStyle w:val="Bluetext"/>
              <w:jc w:val="center"/>
              <w:rPr>
                <w:ins w:id="316" w:author="Bhumika Mistry" w:date="2022-02-01T16:21:00Z"/>
                <w:b/>
                <w:color w:val="auto"/>
                <w:szCs w:val="20"/>
              </w:rPr>
            </w:pPr>
            <w:ins w:id="317" w:author="Bhumika Mistry" w:date="2022-02-01T16:21:00Z">
              <w:r w:rsidRPr="00F44703">
                <w:rPr>
                  <w:b/>
                  <w:color w:val="auto"/>
                  <w:szCs w:val="20"/>
                </w:rPr>
                <w:t>Reference</w:t>
              </w:r>
              <w:r w:rsidRPr="00F44703">
                <w:rPr>
                  <w:b/>
                  <w:color w:val="auto"/>
                  <w:szCs w:val="20"/>
                </w:rPr>
                <w:br/>
              </w:r>
              <w:r w:rsidRPr="004716BA">
                <w:rPr>
                  <w:color w:val="auto"/>
                  <w:szCs w:val="20"/>
                </w:rPr>
                <w:t>(Page no. or section)</w:t>
              </w:r>
            </w:ins>
          </w:p>
        </w:tc>
      </w:tr>
      <w:tr w:rsidR="00A776B7" w14:paraId="58D3B861" w14:textId="77777777" w:rsidTr="00CC64CE">
        <w:trPr>
          <w:ins w:id="318" w:author="Bhumika Mistry" w:date="2022-02-01T16:21:00Z"/>
        </w:trPr>
        <w:tc>
          <w:tcPr>
            <w:tcW w:w="6912" w:type="dxa"/>
          </w:tcPr>
          <w:p w14:paraId="4924D663" w14:textId="77777777" w:rsidR="00A776B7" w:rsidRDefault="00A776B7" w:rsidP="00CC64CE">
            <w:pPr>
              <w:pStyle w:val="Bluetext"/>
              <w:rPr>
                <w:ins w:id="319" w:author="Bhumika Mistry" w:date="2022-02-01T16:21:00Z"/>
                <w:szCs w:val="20"/>
              </w:rPr>
            </w:pPr>
            <w:ins w:id="320" w:author="Bhumika Mistry" w:date="2022-02-01T16:21:00Z">
              <w:r w:rsidRPr="001A76C9">
                <w:t>[####]</w:t>
              </w:r>
            </w:ins>
          </w:p>
        </w:tc>
        <w:tc>
          <w:tcPr>
            <w:tcW w:w="2331" w:type="dxa"/>
          </w:tcPr>
          <w:p w14:paraId="25416530" w14:textId="77777777" w:rsidR="00A776B7" w:rsidRDefault="00A776B7" w:rsidP="00CC64CE">
            <w:pPr>
              <w:pStyle w:val="Bluetext"/>
              <w:jc w:val="center"/>
              <w:rPr>
                <w:ins w:id="321" w:author="Bhumika Mistry" w:date="2022-02-01T16:21:00Z"/>
                <w:szCs w:val="20"/>
              </w:rPr>
            </w:pPr>
            <w:ins w:id="322" w:author="Bhumika Mistry" w:date="2022-02-01T16:21:00Z">
              <w:r w:rsidRPr="001A76C9">
                <w:t>[####]</w:t>
              </w:r>
            </w:ins>
          </w:p>
        </w:tc>
      </w:tr>
      <w:tr w:rsidR="00A776B7" w14:paraId="546C1671" w14:textId="77777777" w:rsidTr="00CC64CE">
        <w:trPr>
          <w:ins w:id="323" w:author="Bhumika Mistry" w:date="2022-02-01T16:21:00Z"/>
        </w:trPr>
        <w:tc>
          <w:tcPr>
            <w:tcW w:w="6912" w:type="dxa"/>
          </w:tcPr>
          <w:p w14:paraId="4D554830" w14:textId="77777777" w:rsidR="00A776B7" w:rsidRDefault="00A776B7" w:rsidP="00CC64CE">
            <w:pPr>
              <w:pStyle w:val="Bluetext"/>
              <w:rPr>
                <w:ins w:id="324" w:author="Bhumika Mistry" w:date="2022-02-01T16:21:00Z"/>
                <w:szCs w:val="20"/>
              </w:rPr>
            </w:pPr>
            <w:ins w:id="325" w:author="Bhumika Mistry" w:date="2022-02-01T16:21:00Z">
              <w:r w:rsidRPr="001A76C9">
                <w:t>[####]</w:t>
              </w:r>
            </w:ins>
          </w:p>
        </w:tc>
        <w:tc>
          <w:tcPr>
            <w:tcW w:w="2331" w:type="dxa"/>
          </w:tcPr>
          <w:p w14:paraId="5BBF494E" w14:textId="77777777" w:rsidR="00A776B7" w:rsidRDefault="00A776B7" w:rsidP="00CC64CE">
            <w:pPr>
              <w:pStyle w:val="Bluetext"/>
              <w:jc w:val="center"/>
              <w:rPr>
                <w:ins w:id="326" w:author="Bhumika Mistry" w:date="2022-02-01T16:21:00Z"/>
                <w:szCs w:val="20"/>
              </w:rPr>
            </w:pPr>
            <w:ins w:id="327" w:author="Bhumika Mistry" w:date="2022-02-01T16:21:00Z">
              <w:r w:rsidRPr="001A76C9">
                <w:t>[####]</w:t>
              </w:r>
            </w:ins>
          </w:p>
        </w:tc>
      </w:tr>
    </w:tbl>
    <w:p w14:paraId="269E9EAB" w14:textId="5C6E5668" w:rsidR="00394807" w:rsidDel="009F5E0B" w:rsidRDefault="00394807">
      <w:pPr>
        <w:keepNext/>
        <w:rPr>
          <w:del w:id="328" w:author="Bhumika Mistry" w:date="2022-02-17T08:47:00Z"/>
          <w:b/>
          <w:lang w:eastAsia="en-AU"/>
        </w:rPr>
      </w:pPr>
    </w:p>
    <w:p w14:paraId="2427637F" w14:textId="77777777" w:rsidR="009F5E0B" w:rsidRDefault="009F5E0B">
      <w:pPr>
        <w:keepNext/>
        <w:rPr>
          <w:ins w:id="329" w:author="Ting Li" w:date="2022-05-18T12:46:00Z"/>
          <w:b/>
          <w:lang w:eastAsia="en-AU"/>
        </w:rPr>
      </w:pPr>
    </w:p>
    <w:p w14:paraId="0F84EC57" w14:textId="77777777" w:rsidR="009F5E0B" w:rsidRPr="00BD6875" w:rsidRDefault="009F5E0B" w:rsidP="00387776">
      <w:pPr>
        <w:keepNext/>
        <w:rPr>
          <w:ins w:id="330" w:author="Ting Li" w:date="2022-05-18T12:46:00Z"/>
          <w:b/>
          <w:lang w:eastAsia="en-AU"/>
          <w:rPrChange w:id="331" w:author="Bhumika Mistry" w:date="2022-03-02T16:28:00Z">
            <w:rPr>
              <w:ins w:id="332" w:author="Ting Li" w:date="2022-05-18T12:46:00Z"/>
            </w:rPr>
          </w:rPrChange>
        </w:rPr>
      </w:pPr>
    </w:p>
    <w:p w14:paraId="6969307C" w14:textId="1E43B02E" w:rsidR="00872E50" w:rsidRPr="00BD6875" w:rsidDel="000006F6" w:rsidRDefault="00497F53" w:rsidP="00387776">
      <w:pPr>
        <w:keepNext/>
        <w:rPr>
          <w:ins w:id="333" w:author="Bhumika Mistry" w:date="2022-02-01T16:15:00Z"/>
          <w:del w:id="334" w:author="Ting Li" w:date="2022-05-18T13:00:00Z"/>
          <w:b/>
          <w:lang w:eastAsia="en-AU"/>
          <w:rPrChange w:id="335" w:author="Bhumika Mistry" w:date="2022-03-02T16:28:00Z">
            <w:rPr>
              <w:ins w:id="336" w:author="Bhumika Mistry" w:date="2022-02-01T16:15:00Z"/>
              <w:del w:id="337" w:author="Ting Li" w:date="2022-05-18T13:00:00Z"/>
            </w:rPr>
          </w:rPrChange>
        </w:rPr>
      </w:pPr>
      <w:ins w:id="338" w:author="Bhumika Mistry" w:date="2022-02-01T16:06:00Z">
        <w:del w:id="339" w:author="Ting Li" w:date="2022-05-18T13:00:00Z">
          <w:r w:rsidRPr="00BD6875" w:rsidDel="000006F6">
            <w:rPr>
              <w:b/>
              <w:lang w:eastAsia="en-AU"/>
              <w:rPrChange w:id="340" w:author="Bhumika Mistry" w:date="2022-03-02T16:28:00Z">
                <w:rPr>
                  <w:bCs/>
                  <w:caps/>
                  <w:color w:val="365F91" w:themeColor="accent1" w:themeShade="BF"/>
                  <w:sz w:val="28"/>
                  <w:szCs w:val="28"/>
                </w:rPr>
              </w:rPrChange>
            </w:rPr>
            <w:delText xml:space="preserve">3.2.2 </w:delText>
          </w:r>
        </w:del>
      </w:ins>
      <w:ins w:id="341" w:author="Bhumika Mistry" w:date="2022-02-01T16:15:00Z">
        <w:del w:id="342" w:author="Ting Li" w:date="2022-05-18T12:19:00Z">
          <w:r w:rsidR="009A72AF" w:rsidRPr="00BD6875" w:rsidDel="00F417E8">
            <w:rPr>
              <w:b/>
              <w:lang w:eastAsia="en-AU"/>
              <w:rPrChange w:id="343" w:author="Bhumika Mistry" w:date="2022-03-02T16:28:00Z">
                <w:rPr>
                  <w:bCs/>
                  <w:caps/>
                  <w:color w:val="365F91" w:themeColor="accent1" w:themeShade="BF"/>
                  <w:sz w:val="28"/>
                  <w:szCs w:val="28"/>
                </w:rPr>
              </w:rPrChange>
            </w:rPr>
            <w:delText>d</w:delText>
          </w:r>
        </w:del>
        <w:del w:id="344" w:author="Ting Li" w:date="2022-05-18T13:00:00Z">
          <w:r w:rsidR="009A72AF" w:rsidRPr="00BD6875" w:rsidDel="000006F6">
            <w:rPr>
              <w:b/>
              <w:lang w:eastAsia="en-AU"/>
              <w:rPrChange w:id="345" w:author="Bhumika Mistry" w:date="2022-03-02T16:28:00Z">
                <w:rPr>
                  <w:bCs/>
                  <w:caps/>
                  <w:color w:val="365F91" w:themeColor="accent1" w:themeShade="BF"/>
                  <w:sz w:val="28"/>
                  <w:szCs w:val="28"/>
                </w:rPr>
              </w:rPrChange>
            </w:rPr>
            <w:delText>evelopment of the climate adaptation plan</w:delText>
          </w:r>
        </w:del>
      </w:ins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E3BE3" w:rsidDel="003D4DD1" w14:paraId="73D72214" w14:textId="28299E5E" w:rsidTr="00CC64CE">
        <w:trPr>
          <w:ins w:id="346" w:author="Bhumika Mistry" w:date="2022-02-01T16:16:00Z"/>
          <w:del w:id="347" w:author="Ting Li" w:date="2022-05-18T12:59:00Z"/>
        </w:trPr>
        <w:tc>
          <w:tcPr>
            <w:tcW w:w="3994" w:type="pct"/>
            <w:vAlign w:val="center"/>
          </w:tcPr>
          <w:p w14:paraId="1A6F0CAF" w14:textId="31A1EFCA" w:rsidR="006E3BE3" w:rsidRPr="003A2BE3" w:rsidDel="003D4DD1" w:rsidRDefault="006E3BE3" w:rsidP="00CC64CE">
            <w:pPr>
              <w:rPr>
                <w:ins w:id="348" w:author="Bhumika Mistry" w:date="2022-02-01T16:16:00Z"/>
                <w:del w:id="349" w:author="Ting Li" w:date="2022-05-18T12:59:00Z"/>
              </w:rPr>
            </w:pPr>
            <w:ins w:id="350" w:author="Bhumika Mistry" w:date="2022-02-01T16:16:00Z">
              <w:del w:id="351" w:author="Ting Li" w:date="2022-05-18T12:59:00Z">
                <w:r w:rsidDel="003D4DD1">
                  <w:delText xml:space="preserve">A suitably qualified professional has </w:delText>
                </w:r>
              </w:del>
            </w:ins>
            <w:ins w:id="352" w:author="Bhumika Mistry" w:date="2022-02-01T16:18:00Z">
              <w:del w:id="353" w:author="Ting Li" w:date="2022-05-18T12:59:00Z">
                <w:r w:rsidR="00FC5A5D" w:rsidDel="003D4DD1">
                  <w:delText xml:space="preserve">developed a project-specific Climate Adaptation Plan </w:delText>
                </w:r>
                <w:r w:rsidR="000347F5" w:rsidDel="003D4DD1">
                  <w:delText xml:space="preserve">based on requirements </w:delText>
                </w:r>
              </w:del>
            </w:ins>
            <w:ins w:id="354" w:author="Bhumika Mistry" w:date="2022-02-01T16:19:00Z">
              <w:del w:id="355" w:author="Ting Li" w:date="2022-05-18T12:59:00Z">
                <w:r w:rsidR="00780FA3" w:rsidDel="003D4DD1">
                  <w:delText>under section 3.2.</w:delText>
                </w:r>
              </w:del>
              <w:del w:id="356" w:author="Ting Li" w:date="2022-03-01T17:41:00Z">
                <w:r w:rsidR="00780FA3" w:rsidDel="00115A96">
                  <w:delText>1</w:delText>
                </w:r>
              </w:del>
            </w:ins>
          </w:p>
        </w:tc>
        <w:tc>
          <w:tcPr>
            <w:tcW w:w="1006" w:type="pct"/>
            <w:vAlign w:val="center"/>
          </w:tcPr>
          <w:p w14:paraId="31465FD4" w14:textId="6378B0F5" w:rsidR="006E3BE3" w:rsidRPr="003A2BE3" w:rsidDel="003D4DD1" w:rsidRDefault="002A288B" w:rsidP="00CC64CE">
            <w:pPr>
              <w:jc w:val="center"/>
              <w:rPr>
                <w:ins w:id="357" w:author="Bhumika Mistry" w:date="2022-02-01T16:16:00Z"/>
                <w:del w:id="358" w:author="Ting Li" w:date="2022-05-18T12:59:00Z"/>
              </w:rPr>
            </w:pPr>
            <w:customXmlInsRangeStart w:id="359" w:author="Bhumika Mistry" w:date="2022-02-01T16:16:00Z"/>
            <w:customXmlDelRangeStart w:id="360" w:author="Ting Li" w:date="2022-05-18T12:59:00Z"/>
            <w:sdt>
              <w:sdtPr>
                <w:id w:val="168647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359"/>
                <w:customXmlDelRangeEnd w:id="360"/>
                <w:ins w:id="361" w:author="Bhumika Mistry" w:date="2022-02-01T16:16:00Z">
                  <w:del w:id="362" w:author="Ting Li" w:date="2022-05-18T12:59:00Z">
                    <w:r w:rsidR="006E3BE3" w:rsidDel="003D4DD1">
                      <w:rPr>
                        <w:rFonts w:ascii="MS Gothic" w:eastAsia="MS Gothic" w:hAnsi="MS Gothic" w:hint="eastAsia"/>
                      </w:rPr>
                      <w:delText>☐</w:delText>
                    </w:r>
                  </w:del>
                </w:ins>
                <w:customXmlInsRangeStart w:id="363" w:author="Bhumika Mistry" w:date="2022-02-01T16:16:00Z"/>
                <w:customXmlDelRangeStart w:id="364" w:author="Ting Li" w:date="2022-05-18T12:59:00Z"/>
              </w:sdtContent>
            </w:sdt>
            <w:customXmlInsRangeEnd w:id="363"/>
            <w:customXmlDelRangeEnd w:id="364"/>
            <w:ins w:id="365" w:author="Bhumika Mistry" w:date="2022-02-01T16:16:00Z">
              <w:del w:id="366" w:author="Ting Li" w:date="2022-05-18T12:59:00Z">
                <w:r w:rsidR="006E3BE3" w:rsidRPr="003A2BE3" w:rsidDel="003D4DD1">
                  <w:rPr>
                    <w:rFonts w:ascii="MS Gothic" w:eastAsia="MS Gothic" w:hAnsi="MS Gothic" w:cs="MS Gothic" w:hint="eastAsia"/>
                  </w:rPr>
                  <w:delText xml:space="preserve"> </w:delText>
                </w:r>
              </w:del>
            </w:ins>
          </w:p>
        </w:tc>
      </w:tr>
    </w:tbl>
    <w:p w14:paraId="07EA8DDC" w14:textId="3A808925" w:rsidR="009A72AF" w:rsidRPr="009A72AF" w:rsidDel="009F5E0B" w:rsidRDefault="009A72AF">
      <w:pPr>
        <w:rPr>
          <w:ins w:id="367" w:author="Bhumika Mistry" w:date="2022-02-01T16:07:00Z"/>
          <w:del w:id="368" w:author="Ting Li" w:date="2022-05-18T12:47:00Z"/>
        </w:rPr>
        <w:pPrChange w:id="369" w:author="Bhumika Mistry" w:date="2022-02-01T16:15:00Z">
          <w:pPr>
            <w:pStyle w:val="Heading3"/>
          </w:pPr>
        </w:pPrChange>
      </w:pPr>
    </w:p>
    <w:p w14:paraId="7674FC47" w14:textId="5701B8E0" w:rsidR="00524AC1" w:rsidRPr="0086565B" w:rsidDel="00EC7778" w:rsidRDefault="00524AC1" w:rsidP="00B874CC">
      <w:pPr>
        <w:pStyle w:val="Heading3"/>
        <w:rPr>
          <w:ins w:id="370" w:author="Bhumika Mistry" w:date="2022-02-01T15:48:00Z"/>
          <w:del w:id="371" w:author="Ting Li" w:date="2022-03-02T09:25:00Z"/>
        </w:rPr>
      </w:pPr>
    </w:p>
    <w:p w14:paraId="795D1AF3" w14:textId="0685A21B" w:rsidR="00872E50" w:rsidDel="00EC7778" w:rsidRDefault="00872E50">
      <w:pPr>
        <w:pStyle w:val="Heading3"/>
        <w:rPr>
          <w:ins w:id="372" w:author="Bhumika Mistry" w:date="2022-02-01T15:48:00Z"/>
          <w:del w:id="373" w:author="Ting Li" w:date="2022-03-02T09:24:00Z"/>
        </w:rPr>
      </w:pPr>
    </w:p>
    <w:p w14:paraId="6035A5EE" w14:textId="42A82C14" w:rsidR="00872E50" w:rsidDel="00EC7778" w:rsidRDefault="00872E50">
      <w:pPr>
        <w:pStyle w:val="Heading3"/>
        <w:rPr>
          <w:ins w:id="374" w:author="Bhumika Mistry" w:date="2022-02-01T15:48:00Z"/>
          <w:del w:id="375" w:author="Ting Li" w:date="2022-03-02T09:25:00Z"/>
        </w:rPr>
      </w:pPr>
    </w:p>
    <w:p w14:paraId="5E743A36" w14:textId="65FA9838" w:rsidR="00CC3B44" w:rsidDel="000006F6" w:rsidRDefault="00DF78C3">
      <w:pPr>
        <w:pStyle w:val="Heading3"/>
        <w:rPr>
          <w:del w:id="376" w:author="Ting Li" w:date="2022-05-18T13:00:00Z"/>
        </w:rPr>
      </w:pPr>
      <w:del w:id="377" w:author="Ting Li" w:date="2022-05-18T13:00:00Z">
        <w:r w:rsidDel="000006F6">
          <w:delText>3.1</w:delText>
        </w:r>
        <w:r w:rsidR="001C3A1D" w:rsidDel="000006F6">
          <w:delText xml:space="preserve">.2 </w:delText>
        </w:r>
        <w:r w:rsidR="00CC3B44" w:rsidDel="000006F6">
          <w:delText>Developing climate change scenarios</w:delText>
        </w:r>
      </w:del>
    </w:p>
    <w:p w14:paraId="2BEA22DA" w14:textId="3B68C6BA" w:rsidR="00CC3B44" w:rsidDel="000006F6" w:rsidRDefault="00CC3B44">
      <w:pPr>
        <w:pStyle w:val="Heading3"/>
        <w:rPr>
          <w:del w:id="378" w:author="Ting Li" w:date="2022-05-18T13:00:00Z"/>
          <w:lang w:eastAsia="en-AU"/>
        </w:rPr>
        <w:pPrChange w:id="379" w:author="Ting Li" w:date="2022-05-18T12:47:00Z">
          <w:pPr/>
        </w:pPrChange>
      </w:pPr>
      <w:del w:id="380" w:author="Ting Li" w:date="2022-05-18T13:00:00Z">
        <w:r w:rsidRPr="00292095" w:rsidDel="000006F6">
          <w:rPr>
            <w:lang w:eastAsia="en-AU"/>
          </w:rPr>
          <w:delText xml:space="preserve">The scenarios used </w:delText>
        </w:r>
        <w:r w:rsidDel="000006F6">
          <w:rPr>
            <w:lang w:eastAsia="en-AU"/>
          </w:rPr>
          <w:delText>in the climate adaptation plan were</w:delText>
        </w:r>
        <w:r w:rsidRPr="00292095" w:rsidDel="000006F6">
          <w:rPr>
            <w:lang w:eastAsia="en-AU"/>
          </w:rPr>
          <w:delText xml:space="preserve"> sourced from </w:delText>
        </w:r>
        <w:r w:rsidR="00B51852" w:rsidDel="000006F6">
          <w:delText xml:space="preserve">Intergovernmental Panel on Climate Change (IPCC) </w:delText>
        </w:r>
        <w:r w:rsidRPr="00292095" w:rsidDel="000006F6">
          <w:rPr>
            <w:lang w:eastAsia="en-AU"/>
          </w:rPr>
          <w:delText xml:space="preserve"> endorsed Global Circulation Models (GCMs)</w:delText>
        </w:r>
        <w:r w:rsidR="00FC4B2D" w:rsidDel="000006F6">
          <w:rPr>
            <w:lang w:eastAsia="en-AU"/>
          </w:rPr>
          <w:delText xml:space="preserve"> which includes the National Institute of Water and Atmospheric Research (NIWA) climate projections</w:delText>
        </w:r>
        <w:r w:rsidDel="000006F6">
          <w:rPr>
            <w:lang w:eastAsia="en-AU"/>
          </w:rPr>
          <w:delText>.</w:delText>
        </w:r>
        <w:r w:rsidR="00FC4B2D" w:rsidDel="000006F6">
          <w:rPr>
            <w:lang w:eastAsia="en-AU"/>
          </w:rPr>
          <w:delText xml:space="preserve"> </w:delText>
        </w:r>
        <w:r w:rsidDel="000006F6">
          <w:rPr>
            <w:lang w:eastAsia="en-AU"/>
          </w:rPr>
          <w:delText xml:space="preserve">The </w:delText>
        </w:r>
        <w:r w:rsidR="00DF78C3" w:rsidDel="000006F6">
          <w:rPr>
            <w:lang w:eastAsia="en-AU"/>
          </w:rPr>
          <w:delText>following standard(s) were used:</w:delText>
        </w:r>
      </w:del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222"/>
        <w:gridCol w:w="805"/>
      </w:tblGrid>
      <w:tr w:rsidR="001C3A1D" w:rsidDel="000006F6" w14:paraId="3FC8F9D8" w14:textId="27A37928" w:rsidTr="00A03B80">
        <w:trPr>
          <w:del w:id="381" w:author="Ting Li" w:date="2022-05-18T13:00:00Z"/>
        </w:trPr>
        <w:tc>
          <w:tcPr>
            <w:tcW w:w="4554" w:type="pct"/>
            <w:vAlign w:val="center"/>
          </w:tcPr>
          <w:p w14:paraId="5047DAFD" w14:textId="7D2F971B" w:rsidR="001C3A1D" w:rsidRPr="00A03B80" w:rsidDel="000006F6" w:rsidRDefault="00DF78C3">
            <w:pPr>
              <w:pStyle w:val="Heading3"/>
              <w:rPr>
                <w:del w:id="382" w:author="Ting Li" w:date="2022-05-18T13:00:00Z"/>
                <w:highlight w:val="yellow"/>
              </w:rPr>
              <w:pPrChange w:id="383" w:author="Ting Li" w:date="2022-05-18T12:47:00Z">
                <w:pPr/>
              </w:pPrChange>
            </w:pPr>
            <w:del w:id="384" w:author="Ting Li" w:date="2022-05-18T13:00:00Z">
              <w:r w:rsidRPr="0016646D" w:rsidDel="000006F6">
                <w:delText>ISO 31000-2009 – Risk Management – Principles and Guidance</w:delText>
              </w:r>
              <w:r w:rsidDel="000006F6">
                <w:delText>;</w:delText>
              </w:r>
            </w:del>
          </w:p>
        </w:tc>
        <w:tc>
          <w:tcPr>
            <w:tcW w:w="446" w:type="pct"/>
          </w:tcPr>
          <w:p w14:paraId="6FA8F4EC" w14:textId="43798300" w:rsidR="001C3A1D" w:rsidRPr="003A2BE3" w:rsidDel="000006F6" w:rsidRDefault="002A288B">
            <w:pPr>
              <w:pStyle w:val="Heading3"/>
              <w:rPr>
                <w:del w:id="385" w:author="Ting Li" w:date="2022-05-18T13:00:00Z"/>
              </w:rPr>
              <w:pPrChange w:id="386" w:author="Ting Li" w:date="2022-05-18T12:47:00Z">
                <w:pPr>
                  <w:jc w:val="center"/>
                </w:pPr>
              </w:pPrChange>
            </w:pPr>
            <w:customXmlDelRangeStart w:id="387" w:author="Ting Li" w:date="2022-05-18T13:00:00Z"/>
            <w:sdt>
              <w:sdtPr>
                <w:rPr>
                  <w:bCs w:val="0"/>
                  <w:caps w:val="0"/>
                </w:rPr>
                <w:id w:val="234743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387"/>
                <w:del w:id="388" w:author="Ting Li" w:date="2022-05-18T13:00:00Z">
                  <w:r w:rsidR="001C3A1D" w:rsidDel="000006F6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389" w:author="Ting Li" w:date="2022-05-18T13:00:00Z"/>
              </w:sdtContent>
            </w:sdt>
            <w:customXmlDelRangeEnd w:id="389"/>
          </w:p>
        </w:tc>
      </w:tr>
      <w:tr w:rsidR="001C3A1D" w:rsidRPr="00DF78C3" w:rsidDel="000006F6" w14:paraId="01825949" w14:textId="639CA8A5" w:rsidTr="00A03B80">
        <w:trPr>
          <w:del w:id="390" w:author="Ting Li" w:date="2022-05-18T13:00:00Z"/>
        </w:trPr>
        <w:tc>
          <w:tcPr>
            <w:tcW w:w="4554" w:type="pct"/>
            <w:vAlign w:val="center"/>
          </w:tcPr>
          <w:p w14:paraId="1C25B3E7" w14:textId="4D47512F" w:rsidR="001C3A1D" w:rsidRPr="00A03B80" w:rsidDel="000006F6" w:rsidRDefault="00DF78C3">
            <w:pPr>
              <w:pStyle w:val="Heading3"/>
              <w:rPr>
                <w:del w:id="391" w:author="Ting Li" w:date="2022-05-18T13:00:00Z"/>
              </w:rPr>
              <w:pPrChange w:id="392" w:author="Ting Li" w:date="2022-05-18T12:47:00Z">
                <w:pPr/>
              </w:pPrChange>
            </w:pPr>
            <w:del w:id="393" w:author="Ting Li" w:date="2022-05-18T13:00:00Z">
              <w:r w:rsidRPr="00A03B80" w:rsidDel="000006F6">
                <w:delText>The AGO’s</w:delText>
              </w:r>
              <w:r w:rsidRPr="0016646D" w:rsidDel="000006F6">
                <w:delText xml:space="preserve"> Climate Change Risks and Impacts: A Guide for Government and Business</w:delText>
              </w:r>
              <w:r w:rsidRPr="00A03B80" w:rsidDel="000006F6">
                <w:delText xml:space="preserve">. </w:delText>
              </w:r>
            </w:del>
          </w:p>
        </w:tc>
        <w:tc>
          <w:tcPr>
            <w:tcW w:w="446" w:type="pct"/>
          </w:tcPr>
          <w:p w14:paraId="6D7375FD" w14:textId="595D1933" w:rsidR="001C3A1D" w:rsidRPr="00A03B80" w:rsidDel="000006F6" w:rsidRDefault="002A288B">
            <w:pPr>
              <w:pStyle w:val="Heading3"/>
              <w:rPr>
                <w:del w:id="394" w:author="Ting Li" w:date="2022-05-18T13:00:00Z"/>
              </w:rPr>
              <w:pPrChange w:id="395" w:author="Ting Li" w:date="2022-05-18T12:47:00Z">
                <w:pPr>
                  <w:jc w:val="center"/>
                </w:pPr>
              </w:pPrChange>
            </w:pPr>
            <w:customXmlDelRangeStart w:id="396" w:author="Ting Li" w:date="2022-05-18T13:00:00Z"/>
            <w:sdt>
              <w:sdtPr>
                <w:rPr>
                  <w:bCs w:val="0"/>
                  <w:caps w:val="0"/>
                </w:rPr>
                <w:id w:val="1514958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396"/>
                <w:del w:id="397" w:author="Ting Li" w:date="2022-05-18T13:00:00Z">
                  <w:r w:rsidR="001C3A1D" w:rsidRPr="00A03B80" w:rsidDel="000006F6">
                    <w:rPr>
                      <w:rFonts w:ascii="Segoe UI Symbol" w:hAnsi="Segoe UI Symbol" w:cs="Segoe UI Symbol"/>
                    </w:rPr>
                    <w:delText>☐</w:delText>
                  </w:r>
                </w:del>
                <w:customXmlDelRangeStart w:id="398" w:author="Ting Li" w:date="2022-05-18T13:00:00Z"/>
              </w:sdtContent>
            </w:sdt>
            <w:customXmlDelRangeEnd w:id="398"/>
          </w:p>
        </w:tc>
      </w:tr>
      <w:tr w:rsidR="00EC7778" w:rsidDel="000006F6" w14:paraId="6ECE52BA" w14:textId="49BA52EE" w:rsidTr="00A03B80">
        <w:trPr>
          <w:del w:id="399" w:author="Ting Li" w:date="2022-05-18T13:00:00Z"/>
        </w:trPr>
        <w:tc>
          <w:tcPr>
            <w:tcW w:w="4554" w:type="pct"/>
            <w:vAlign w:val="center"/>
          </w:tcPr>
          <w:p w14:paraId="00A7E811" w14:textId="22808606" w:rsidR="001C3A1D" w:rsidRPr="003A2BE3" w:rsidDel="000006F6" w:rsidRDefault="001C3A1D">
            <w:pPr>
              <w:pStyle w:val="Heading3"/>
              <w:rPr>
                <w:del w:id="400" w:author="Ting Li" w:date="2022-05-18T13:00:00Z"/>
              </w:rPr>
              <w:pPrChange w:id="401" w:author="Ting Li" w:date="2022-05-18T12:47:00Z">
                <w:pPr/>
              </w:pPrChange>
            </w:pPr>
            <w:del w:id="402" w:author="Ting Li" w:date="2022-05-18T13:00:00Z">
              <w:r w:rsidDel="000006F6">
                <w:rPr>
                  <w:lang w:eastAsia="en-AU"/>
                </w:rPr>
                <w:delText>A</w:delText>
              </w:r>
              <w:r w:rsidRPr="00292095" w:rsidDel="000006F6">
                <w:rPr>
                  <w:lang w:eastAsia="en-AU"/>
                </w:rPr>
                <w:delText xml:space="preserve"> more detailed climate modelling software</w:delText>
              </w:r>
            </w:del>
          </w:p>
        </w:tc>
        <w:tc>
          <w:tcPr>
            <w:tcW w:w="446" w:type="pct"/>
          </w:tcPr>
          <w:p w14:paraId="447E7D8A" w14:textId="782BF747" w:rsidR="001C3A1D" w:rsidRPr="003A2BE3" w:rsidDel="000006F6" w:rsidRDefault="002A288B">
            <w:pPr>
              <w:pStyle w:val="Heading3"/>
              <w:rPr>
                <w:del w:id="403" w:author="Ting Li" w:date="2022-05-18T13:00:00Z"/>
              </w:rPr>
              <w:pPrChange w:id="404" w:author="Ting Li" w:date="2022-05-18T12:47:00Z">
                <w:pPr>
                  <w:jc w:val="center"/>
                </w:pPr>
              </w:pPrChange>
            </w:pPr>
            <w:customXmlDelRangeStart w:id="405" w:author="Ting Li" w:date="2022-05-18T13:00:00Z"/>
            <w:sdt>
              <w:sdtPr>
                <w:rPr>
                  <w:bCs w:val="0"/>
                  <w:caps w:val="0"/>
                </w:rPr>
                <w:id w:val="330797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405"/>
                <w:del w:id="406" w:author="Ting Li" w:date="2022-05-18T13:00:00Z">
                  <w:r w:rsidR="001C3A1D" w:rsidDel="000006F6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407" w:author="Ting Li" w:date="2022-05-18T13:00:00Z"/>
              </w:sdtContent>
            </w:sdt>
            <w:customXmlDelRangeEnd w:id="407"/>
          </w:p>
        </w:tc>
      </w:tr>
    </w:tbl>
    <w:p w14:paraId="5A83A7F0" w14:textId="3C84C321" w:rsidR="00CC3B44" w:rsidDel="000006F6" w:rsidRDefault="00372131">
      <w:pPr>
        <w:pStyle w:val="Heading3"/>
        <w:rPr>
          <w:del w:id="408" w:author="Ting Li" w:date="2022-05-18T13:00:00Z"/>
          <w:lang w:eastAsia="en-AU"/>
        </w:rPr>
        <w:pPrChange w:id="409" w:author="Ting Li" w:date="2022-05-18T12:47:00Z">
          <w:pPr/>
        </w:pPrChange>
      </w:pPr>
      <w:del w:id="410" w:author="Ting Li" w:date="2022-05-18T13:00:00Z">
        <w:r w:rsidDel="000006F6">
          <w:rPr>
            <w:lang w:eastAsia="en-AU"/>
          </w:rPr>
          <w:delText xml:space="preserve">Where </w:delText>
        </w:r>
        <w:r w:rsidR="0089672F" w:rsidDel="000006F6">
          <w:rPr>
            <w:lang w:eastAsia="en-AU"/>
          </w:rPr>
          <w:delText>more</w:delText>
        </w:r>
        <w:r w:rsidDel="000006F6">
          <w:rPr>
            <w:lang w:eastAsia="en-AU"/>
          </w:rPr>
          <w:delText xml:space="preserve"> detailed climate modelling software has been used</w:delText>
        </w:r>
        <w:r w:rsidR="001C3A1D" w:rsidDel="000006F6">
          <w:rPr>
            <w:lang w:eastAsia="en-AU"/>
          </w:rPr>
          <w:delText>,</w:delText>
        </w:r>
        <w:r w:rsidDel="000006F6">
          <w:rPr>
            <w:lang w:eastAsia="en-AU"/>
          </w:rPr>
          <w:delText xml:space="preserve"> please detail and provide evidence that this source </w:delText>
        </w:r>
        <w:r w:rsidR="007E6C71" w:rsidDel="000006F6">
          <w:rPr>
            <w:lang w:eastAsia="en-AU"/>
          </w:rPr>
          <w:delText>of information</w:delText>
        </w:r>
        <w:r w:rsidDel="000006F6">
          <w:rPr>
            <w:lang w:eastAsia="en-AU"/>
          </w:rPr>
          <w:delText>/modelling software is IPCC endorsed.</w:delText>
        </w:r>
      </w:del>
    </w:p>
    <w:p w14:paraId="07CE8459" w14:textId="4C3E9FFB" w:rsidR="001C3A1D" w:rsidDel="000006F6" w:rsidRDefault="001C3A1D">
      <w:pPr>
        <w:pStyle w:val="Heading3"/>
        <w:rPr>
          <w:del w:id="411" w:author="Ting Li" w:date="2022-05-18T13:00:00Z"/>
        </w:rPr>
        <w:pPrChange w:id="412" w:author="Ting Li" w:date="2022-05-18T12:47:00Z">
          <w:pPr>
            <w:pStyle w:val="Bullettext"/>
            <w:numPr>
              <w:numId w:val="0"/>
            </w:num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DBE5F1" w:themeFill="accent1" w:themeFillTint="33"/>
            <w:tabs>
              <w:tab w:val="clear" w:pos="0"/>
            </w:tabs>
            <w:ind w:left="0" w:firstLine="0"/>
          </w:pPr>
        </w:pPrChange>
      </w:pPr>
    </w:p>
    <w:p w14:paraId="18B7FBDD" w14:textId="198C359B" w:rsidR="001C3A1D" w:rsidDel="000006F6" w:rsidRDefault="001C3A1D">
      <w:pPr>
        <w:pStyle w:val="Heading3"/>
        <w:rPr>
          <w:del w:id="413" w:author="Ting Li" w:date="2022-05-18T13:00:00Z"/>
        </w:rPr>
        <w:pPrChange w:id="414" w:author="Ting Li" w:date="2022-05-18T12:47:00Z">
          <w:pPr>
            <w:pStyle w:val="Bullettext"/>
            <w:numPr>
              <w:numId w:val="0"/>
            </w:num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DBE5F1" w:themeFill="accent1" w:themeFillTint="33"/>
            <w:tabs>
              <w:tab w:val="clear" w:pos="0"/>
            </w:tabs>
            <w:ind w:left="0" w:firstLine="0"/>
          </w:pPr>
        </w:pPrChange>
      </w:pPr>
    </w:p>
    <w:p w14:paraId="6546033B" w14:textId="3B9A91C1" w:rsidR="001547B7" w:rsidRPr="00F44703" w:rsidDel="000006F6" w:rsidRDefault="001547B7">
      <w:pPr>
        <w:pStyle w:val="Heading3"/>
        <w:rPr>
          <w:del w:id="415" w:author="Ting Li" w:date="2022-05-18T13:00:00Z"/>
          <w:lang w:val="en-US"/>
        </w:rPr>
        <w:pPrChange w:id="416" w:author="Ting Li" w:date="2022-05-18T12:47:00Z">
          <w:pPr>
            <w:pStyle w:val="Bluetext"/>
            <w:spacing w:before="240" w:after="240"/>
          </w:pPr>
        </w:pPrChange>
      </w:pPr>
      <w:del w:id="417" w:author="Ting Li" w:date="2022-05-18T13:00:00Z">
        <w:r w:rsidRPr="00F44703" w:rsidDel="000006F6">
          <w:rPr>
            <w:lang w:val="en-US"/>
          </w:rPr>
          <w:delText>Identify where this information can be found within the supporting documentation provided</w:delText>
        </w:r>
        <w:r w:rsidDel="000006F6">
          <w:rPr>
            <w:lang w:val="en-US"/>
          </w:rPr>
          <w:delText>.</w:delText>
        </w:r>
      </w:del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47B7" w:rsidDel="000006F6" w14:paraId="32B2EE1A" w14:textId="5CD32090" w:rsidTr="0082279D">
        <w:trPr>
          <w:del w:id="418" w:author="Ting Li" w:date="2022-05-18T13:00:00Z"/>
        </w:trPr>
        <w:tc>
          <w:tcPr>
            <w:tcW w:w="6912" w:type="dxa"/>
            <w:shd w:val="clear" w:color="auto" w:fill="DBE5F1" w:themeFill="accent1" w:themeFillTint="33"/>
          </w:tcPr>
          <w:p w14:paraId="49F6E63E" w14:textId="18DD5C21" w:rsidR="001547B7" w:rsidRPr="00F44703" w:rsidDel="000006F6" w:rsidRDefault="001547B7" w:rsidP="0082279D">
            <w:pPr>
              <w:pStyle w:val="Bluetext"/>
              <w:rPr>
                <w:del w:id="419" w:author="Ting Li" w:date="2022-05-18T13:00:00Z"/>
                <w:b/>
                <w:color w:val="auto"/>
                <w:szCs w:val="20"/>
              </w:rPr>
            </w:pPr>
            <w:del w:id="420" w:author="Ting Li" w:date="2022-05-18T13:00:00Z">
              <w:r w:rsidRPr="00F44703" w:rsidDel="000006F6">
                <w:rPr>
                  <w:b/>
                  <w:color w:val="auto"/>
                  <w:szCs w:val="20"/>
                </w:rPr>
                <w:delText xml:space="preserve">Supporting Documentation </w:delText>
              </w:r>
              <w:r w:rsidRPr="00F44703" w:rsidDel="000006F6">
                <w:rPr>
                  <w:b/>
                  <w:color w:val="auto"/>
                  <w:szCs w:val="20"/>
                </w:rPr>
                <w:br/>
              </w:r>
              <w:r w:rsidRPr="004716BA" w:rsidDel="000006F6">
                <w:rPr>
                  <w:color w:val="auto"/>
                  <w:szCs w:val="20"/>
                </w:rPr>
                <w:delText>(Name / title / description of document)</w:delText>
              </w:r>
            </w:del>
          </w:p>
        </w:tc>
        <w:tc>
          <w:tcPr>
            <w:tcW w:w="2331" w:type="dxa"/>
            <w:shd w:val="clear" w:color="auto" w:fill="DBE5F1" w:themeFill="accent1" w:themeFillTint="33"/>
          </w:tcPr>
          <w:p w14:paraId="1FEBC360" w14:textId="2A88CAA7" w:rsidR="001547B7" w:rsidRPr="00F44703" w:rsidDel="000006F6" w:rsidRDefault="001547B7" w:rsidP="0082279D">
            <w:pPr>
              <w:pStyle w:val="Bluetext"/>
              <w:jc w:val="center"/>
              <w:rPr>
                <w:del w:id="421" w:author="Ting Li" w:date="2022-05-18T13:00:00Z"/>
                <w:b/>
                <w:color w:val="auto"/>
                <w:szCs w:val="20"/>
              </w:rPr>
            </w:pPr>
            <w:del w:id="422" w:author="Ting Li" w:date="2022-05-18T13:00:00Z">
              <w:r w:rsidRPr="00F44703" w:rsidDel="000006F6">
                <w:rPr>
                  <w:b/>
                  <w:color w:val="auto"/>
                  <w:szCs w:val="20"/>
                </w:rPr>
                <w:delText>Reference</w:delText>
              </w:r>
              <w:r w:rsidRPr="00F44703" w:rsidDel="000006F6">
                <w:rPr>
                  <w:b/>
                  <w:color w:val="auto"/>
                  <w:szCs w:val="20"/>
                </w:rPr>
                <w:br/>
              </w:r>
              <w:r w:rsidRPr="004716BA" w:rsidDel="000006F6">
                <w:rPr>
                  <w:color w:val="auto"/>
                  <w:szCs w:val="20"/>
                </w:rPr>
                <w:delText>(Page no. or section)</w:delText>
              </w:r>
            </w:del>
          </w:p>
        </w:tc>
      </w:tr>
      <w:tr w:rsidR="001547B7" w:rsidDel="000006F6" w14:paraId="17435063" w14:textId="0B2F9ABE" w:rsidTr="0082279D">
        <w:trPr>
          <w:del w:id="423" w:author="Ting Li" w:date="2022-05-18T13:00:00Z"/>
        </w:trPr>
        <w:tc>
          <w:tcPr>
            <w:tcW w:w="6912" w:type="dxa"/>
          </w:tcPr>
          <w:p w14:paraId="15652614" w14:textId="36325E7A" w:rsidR="001547B7" w:rsidDel="000006F6" w:rsidRDefault="001547B7" w:rsidP="0082279D">
            <w:pPr>
              <w:pStyle w:val="Bluetext"/>
              <w:rPr>
                <w:del w:id="424" w:author="Ting Li" w:date="2022-05-18T13:00:00Z"/>
                <w:szCs w:val="20"/>
              </w:rPr>
            </w:pPr>
            <w:del w:id="425" w:author="Ting Li" w:date="2022-05-18T13:00:00Z">
              <w:r w:rsidRPr="001A76C9" w:rsidDel="000006F6">
                <w:delText>[####]</w:delText>
              </w:r>
            </w:del>
          </w:p>
        </w:tc>
        <w:tc>
          <w:tcPr>
            <w:tcW w:w="2331" w:type="dxa"/>
          </w:tcPr>
          <w:p w14:paraId="64727D71" w14:textId="6F32CEAC" w:rsidR="001547B7" w:rsidDel="000006F6" w:rsidRDefault="001547B7" w:rsidP="0082279D">
            <w:pPr>
              <w:pStyle w:val="Bluetext"/>
              <w:jc w:val="center"/>
              <w:rPr>
                <w:del w:id="426" w:author="Ting Li" w:date="2022-05-18T13:00:00Z"/>
                <w:szCs w:val="20"/>
              </w:rPr>
            </w:pPr>
            <w:del w:id="427" w:author="Ting Li" w:date="2022-05-18T13:00:00Z">
              <w:r w:rsidRPr="001A76C9" w:rsidDel="000006F6">
                <w:delText>[####]</w:delText>
              </w:r>
            </w:del>
          </w:p>
        </w:tc>
      </w:tr>
      <w:tr w:rsidR="001547B7" w:rsidDel="000006F6" w14:paraId="56B6D794" w14:textId="0B5F4FBF" w:rsidTr="0082279D">
        <w:trPr>
          <w:del w:id="428" w:author="Ting Li" w:date="2022-05-18T13:00:00Z"/>
        </w:trPr>
        <w:tc>
          <w:tcPr>
            <w:tcW w:w="6912" w:type="dxa"/>
          </w:tcPr>
          <w:p w14:paraId="0C6FB4DE" w14:textId="6910A1C6" w:rsidR="001547B7" w:rsidDel="000006F6" w:rsidRDefault="001547B7" w:rsidP="0082279D">
            <w:pPr>
              <w:pStyle w:val="Bluetext"/>
              <w:rPr>
                <w:del w:id="429" w:author="Ting Li" w:date="2022-05-18T13:00:00Z"/>
                <w:szCs w:val="20"/>
              </w:rPr>
            </w:pPr>
            <w:del w:id="430" w:author="Ting Li" w:date="2022-05-18T13:00:00Z">
              <w:r w:rsidRPr="001A76C9" w:rsidDel="000006F6">
                <w:delText>[####]</w:delText>
              </w:r>
            </w:del>
          </w:p>
        </w:tc>
        <w:tc>
          <w:tcPr>
            <w:tcW w:w="2331" w:type="dxa"/>
          </w:tcPr>
          <w:p w14:paraId="347A6664" w14:textId="2F347AFF" w:rsidR="001547B7" w:rsidDel="000006F6" w:rsidRDefault="001547B7" w:rsidP="0082279D">
            <w:pPr>
              <w:pStyle w:val="Bluetext"/>
              <w:jc w:val="center"/>
              <w:rPr>
                <w:del w:id="431" w:author="Ting Li" w:date="2022-05-18T13:00:00Z"/>
                <w:szCs w:val="20"/>
              </w:rPr>
            </w:pPr>
            <w:del w:id="432" w:author="Ting Li" w:date="2022-05-18T13:00:00Z">
              <w:r w:rsidRPr="001A76C9" w:rsidDel="000006F6">
                <w:delText>[####]</w:delText>
              </w:r>
            </w:del>
          </w:p>
        </w:tc>
      </w:tr>
    </w:tbl>
    <w:p w14:paraId="074DB4E8" w14:textId="1A47EB23" w:rsidR="00CC3B44" w:rsidRPr="00762E63" w:rsidDel="000006F6" w:rsidRDefault="001547B7">
      <w:pPr>
        <w:pStyle w:val="Heading3"/>
        <w:rPr>
          <w:del w:id="433" w:author="Ting Li" w:date="2022-05-18T13:00:00Z"/>
        </w:rPr>
      </w:pPr>
      <w:del w:id="434" w:author="Ting Li" w:date="2022-05-18T13:00:00Z">
        <w:r w:rsidRPr="00762E63" w:rsidDel="000006F6">
          <w:delText xml:space="preserve"> </w:delText>
        </w:r>
        <w:r w:rsidR="00DF78C3" w:rsidRPr="00762E63" w:rsidDel="000006F6">
          <w:delText>3.</w:delText>
        </w:r>
      </w:del>
      <w:ins w:id="435" w:author="Bhumika Mistry" w:date="2022-02-01T16:25:00Z">
        <w:del w:id="436" w:author="Ting Li" w:date="2022-05-18T13:00:00Z">
          <w:r w:rsidR="001E3E19" w:rsidDel="000006F6">
            <w:delText>2</w:delText>
          </w:r>
        </w:del>
      </w:ins>
      <w:del w:id="437" w:author="Ting Li" w:date="2022-05-18T13:00:00Z">
        <w:r w:rsidR="00DF78C3" w:rsidRPr="00762E63" w:rsidDel="000006F6">
          <w:delText>1</w:delText>
        </w:r>
        <w:r w:rsidR="001C3A1D" w:rsidRPr="00762E63" w:rsidDel="000006F6">
          <w:delText>.</w:delText>
        </w:r>
        <w:r w:rsidR="00472E9B" w:rsidRPr="00762E63" w:rsidDel="000006F6">
          <w:delText>3</w:delText>
        </w:r>
        <w:r w:rsidR="001C3A1D" w:rsidRPr="00762E63" w:rsidDel="000006F6">
          <w:delText xml:space="preserve"> </w:delText>
        </w:r>
        <w:r w:rsidR="007E6C71" w:rsidRPr="00762E63" w:rsidDel="000006F6">
          <w:delText>Recognised Standards</w:delText>
        </w:r>
      </w:del>
    </w:p>
    <w:p w14:paraId="4B21E4D3" w14:textId="77728043" w:rsidR="00DF39B7" w:rsidDel="000006F6" w:rsidRDefault="007E6C71">
      <w:pPr>
        <w:pStyle w:val="Heading3"/>
        <w:rPr>
          <w:del w:id="438" w:author="Ting Li" w:date="2022-05-18T13:00:00Z"/>
          <w:rFonts w:eastAsiaTheme="minorEastAsia"/>
          <w:lang w:eastAsia="en-AU"/>
        </w:rPr>
        <w:pPrChange w:id="439" w:author="Bhumika Mistry" w:date="2022-02-17T08:47:00Z">
          <w:pPr>
            <w:keepNext/>
          </w:pPr>
        </w:pPrChange>
      </w:pPr>
      <w:del w:id="440" w:author="Ting Li" w:date="2022-05-18T13:00:00Z">
        <w:r w:rsidDel="000006F6">
          <w:rPr>
            <w:rFonts w:eastAsiaTheme="minorEastAsia"/>
            <w:lang w:eastAsia="en-AU"/>
          </w:rPr>
          <w:delText xml:space="preserve">The climate adaptation plan has been developed in line with the recognised standards </w:delText>
        </w:r>
        <w:r w:rsidRPr="00292095" w:rsidDel="000006F6">
          <w:rPr>
            <w:rFonts w:eastAsiaTheme="minorEastAsia"/>
            <w:lang w:eastAsia="en-AU"/>
          </w:rPr>
          <w:delText>below.</w:delText>
        </w:r>
      </w:del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E6C71" w:rsidDel="000006F6" w14:paraId="38E8CCDC" w14:textId="52C92146" w:rsidTr="00370BAD">
        <w:trPr>
          <w:trHeight w:val="1275"/>
          <w:del w:id="441" w:author="Ting Li" w:date="2022-05-18T13:00:00Z"/>
        </w:trPr>
        <w:tc>
          <w:tcPr>
            <w:tcW w:w="3994" w:type="pct"/>
            <w:vAlign w:val="center"/>
          </w:tcPr>
          <w:p w14:paraId="7DD55310" w14:textId="5E5B22C4" w:rsidR="007E6C71" w:rsidRPr="00C07542" w:rsidDel="000006F6" w:rsidRDefault="00DF39B7">
            <w:pPr>
              <w:pStyle w:val="Heading3"/>
              <w:rPr>
                <w:del w:id="442" w:author="Ting Li" w:date="2022-05-18T13:00:00Z"/>
                <w:lang w:eastAsia="en-AU"/>
              </w:rPr>
              <w:pPrChange w:id="443" w:author="Bhumika Mistry" w:date="2022-02-17T08:47:00Z">
                <w:pPr>
                  <w:keepNext/>
                </w:pPr>
              </w:pPrChange>
            </w:pPr>
            <w:del w:id="444" w:author="Ting Li" w:date="2022-05-18T13:00:00Z">
              <w:r w:rsidRPr="00A03B80" w:rsidDel="000006F6">
                <w:rPr>
                  <w:lang w:eastAsia="en-AU"/>
                </w:rPr>
                <w:delText>ISO31000-2009– Risk Management – Principles and Guidance;</w:delText>
              </w:r>
              <w:r w:rsidRPr="00C07542" w:rsidDel="000006F6">
                <w:rPr>
                  <w:lang w:eastAsia="en-AU"/>
                </w:rPr>
                <w:delText xml:space="preserve"> </w:delText>
              </w:r>
              <w:r w:rsidR="008E5C1F" w:rsidRPr="00C07542" w:rsidDel="000006F6">
                <w:rPr>
                  <w:lang w:eastAsia="en-AU"/>
                </w:rPr>
                <w:delText>AND</w:delText>
              </w:r>
            </w:del>
          </w:p>
          <w:p w14:paraId="7BE09148" w14:textId="7A21C96F" w:rsidR="007E6C71" w:rsidRPr="001601BC" w:rsidDel="000006F6" w:rsidRDefault="00D3056B">
            <w:pPr>
              <w:pStyle w:val="Heading3"/>
              <w:rPr>
                <w:del w:id="445" w:author="Ting Li" w:date="2022-05-18T13:00:00Z"/>
                <w:szCs w:val="20"/>
              </w:rPr>
              <w:pPrChange w:id="446" w:author="Bhumika Mistry" w:date="2022-02-17T08:47:00Z">
                <w:pPr>
                  <w:keepNext/>
                </w:pPr>
              </w:pPrChange>
            </w:pPr>
            <w:del w:id="447" w:author="Ting Li" w:date="2022-05-18T13:00:00Z">
              <w:r w:rsidRPr="00A03B80" w:rsidDel="000006F6">
                <w:rPr>
                  <w:lang w:eastAsia="en-AU"/>
                </w:rPr>
                <w:delText xml:space="preserve">Climate </w:delText>
              </w:r>
              <w:r w:rsidR="00FC4B2D" w:rsidRPr="00A03B80" w:rsidDel="000006F6">
                <w:rPr>
                  <w:lang w:eastAsia="en-AU"/>
                </w:rPr>
                <w:delText>change effects and impacts assessment: A guidance manual for local government in New Zealand</w:delText>
              </w:r>
              <w:r w:rsidR="000D0CB2" w:rsidDel="000006F6">
                <w:rPr>
                  <w:lang w:eastAsia="en-AU"/>
                </w:rPr>
                <w:delText>, May 2008.</w:delText>
              </w:r>
            </w:del>
          </w:p>
        </w:tc>
        <w:tc>
          <w:tcPr>
            <w:tcW w:w="1006" w:type="pct"/>
            <w:vAlign w:val="center"/>
          </w:tcPr>
          <w:p w14:paraId="71327CC0" w14:textId="2A7B2F0F" w:rsidR="007E6C71" w:rsidRPr="003A2BE3" w:rsidDel="000006F6" w:rsidRDefault="002A288B">
            <w:pPr>
              <w:pStyle w:val="Heading3"/>
              <w:rPr>
                <w:del w:id="448" w:author="Ting Li" w:date="2022-05-18T13:00:00Z"/>
              </w:rPr>
              <w:pPrChange w:id="449" w:author="Bhumika Mistry" w:date="2022-02-17T08:47:00Z">
                <w:pPr>
                  <w:jc w:val="center"/>
                </w:pPr>
              </w:pPrChange>
            </w:pPr>
            <w:customXmlDelRangeStart w:id="450" w:author="Ting Li" w:date="2022-05-18T13:00:00Z"/>
            <w:sdt>
              <w:sdtPr>
                <w:rPr>
                  <w:bCs w:val="0"/>
                  <w:caps w:val="0"/>
                </w:rPr>
                <w:id w:val="860472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450"/>
                <w:del w:id="451" w:author="Ting Li" w:date="2022-05-18T13:00:00Z">
                  <w:r w:rsidR="00762E63" w:rsidDel="000006F6">
                    <w:rPr>
                      <w:rFonts w:ascii="MS Gothic" w:eastAsia="MS Gothic" w:hAnsi="MS Gothic" w:hint="eastAsia"/>
                    </w:rPr>
                    <w:delText>☒</w:delText>
                  </w:r>
                </w:del>
                <w:customXmlDelRangeStart w:id="452" w:author="Ting Li" w:date="2022-05-18T13:00:00Z"/>
              </w:sdtContent>
            </w:sdt>
            <w:customXmlDelRangeEnd w:id="452"/>
          </w:p>
        </w:tc>
      </w:tr>
    </w:tbl>
    <w:p w14:paraId="043C0E39" w14:textId="32E0DB3D" w:rsidR="00472E9B" w:rsidDel="000006F6" w:rsidRDefault="00DF78C3" w:rsidP="00F24D29">
      <w:pPr>
        <w:pStyle w:val="Heading3"/>
        <w:rPr>
          <w:del w:id="453" w:author="Ting Li" w:date="2022-05-18T13:00:00Z"/>
          <w:lang w:eastAsia="en-AU"/>
        </w:rPr>
      </w:pPr>
      <w:del w:id="454" w:author="Ting Li" w:date="2022-05-18T13:00:00Z">
        <w:r w:rsidDel="000006F6">
          <w:rPr>
            <w:lang w:eastAsia="en-AU"/>
          </w:rPr>
          <w:delText>3.1</w:delText>
        </w:r>
        <w:r w:rsidR="00472E9B" w:rsidDel="000006F6">
          <w:rPr>
            <w:lang w:eastAsia="en-AU"/>
          </w:rPr>
          <w:delText>.4 Risk Assessment</w:delText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5"/>
        <w:gridCol w:w="3942"/>
      </w:tblGrid>
      <w:tr w:rsidR="00472E9B" w:rsidRPr="001601BC" w:rsidDel="000006F6" w14:paraId="5B92E33B" w14:textId="08968494" w:rsidTr="00E62DCD">
        <w:trPr>
          <w:del w:id="455" w:author="Ting Li" w:date="2022-05-18T13:00:00Z"/>
        </w:trPr>
        <w:tc>
          <w:tcPr>
            <w:tcW w:w="5211" w:type="dxa"/>
            <w:tcBorders>
              <w:left w:val="nil"/>
            </w:tcBorders>
            <w:shd w:val="clear" w:color="auto" w:fill="DBE5F1" w:themeFill="accent1" w:themeFillTint="33"/>
          </w:tcPr>
          <w:p w14:paraId="0EFA595B" w14:textId="0FB3E245" w:rsidR="00472E9B" w:rsidRPr="001601BC" w:rsidDel="000006F6" w:rsidRDefault="00472E9B" w:rsidP="00E62DCD">
            <w:pPr>
              <w:pStyle w:val="Bluetext"/>
              <w:rPr>
                <w:del w:id="456" w:author="Ting Li" w:date="2022-05-18T13:00:00Z"/>
                <w:b/>
                <w:color w:val="auto"/>
                <w:szCs w:val="20"/>
              </w:rPr>
            </w:pPr>
            <w:del w:id="457" w:author="Ting Li" w:date="2022-05-18T13:00:00Z">
              <w:r w:rsidRPr="00DF39B7" w:rsidDel="000006F6">
                <w:rPr>
                  <w:b/>
                  <w:color w:val="auto"/>
                  <w:szCs w:val="20"/>
                </w:rPr>
                <w:delText>Minimum information included in Climate Adaptation Plan</w:delText>
              </w:r>
            </w:del>
          </w:p>
        </w:tc>
        <w:tc>
          <w:tcPr>
            <w:tcW w:w="4032" w:type="dxa"/>
            <w:tcBorders>
              <w:right w:val="nil"/>
            </w:tcBorders>
            <w:shd w:val="clear" w:color="auto" w:fill="DBE5F1" w:themeFill="accent1" w:themeFillTint="33"/>
          </w:tcPr>
          <w:p w14:paraId="3542B7D3" w14:textId="1E1E39A7" w:rsidR="00472E9B" w:rsidRPr="001601BC" w:rsidDel="000006F6" w:rsidRDefault="00472E9B" w:rsidP="00E62DCD">
            <w:pPr>
              <w:pStyle w:val="Bluetext"/>
              <w:jc w:val="center"/>
              <w:rPr>
                <w:del w:id="458" w:author="Ting Li" w:date="2022-05-18T13:00:00Z"/>
                <w:b/>
                <w:color w:val="auto"/>
                <w:szCs w:val="20"/>
              </w:rPr>
            </w:pPr>
            <w:del w:id="459" w:author="Ting Li" w:date="2022-05-18T13:00:00Z">
              <w:r w:rsidRPr="00DF39B7" w:rsidDel="000006F6">
                <w:rPr>
                  <w:b/>
                  <w:color w:val="auto"/>
                  <w:szCs w:val="20"/>
                </w:rPr>
                <w:delText>Page or chapter reference(s) in the plan</w:delText>
              </w:r>
            </w:del>
          </w:p>
        </w:tc>
      </w:tr>
      <w:tr w:rsidR="00472E9B" w:rsidDel="000006F6" w14:paraId="3B707110" w14:textId="0F89EBA8" w:rsidTr="00E62DCD">
        <w:trPr>
          <w:del w:id="460" w:author="Ting Li" w:date="2022-05-18T13:00:00Z"/>
        </w:trPr>
        <w:tc>
          <w:tcPr>
            <w:tcW w:w="5211" w:type="dxa"/>
            <w:tcBorders>
              <w:left w:val="nil"/>
            </w:tcBorders>
          </w:tcPr>
          <w:p w14:paraId="2D243683" w14:textId="4D23E5BF" w:rsidR="00472E9B" w:rsidRPr="00372131" w:rsidDel="000006F6" w:rsidRDefault="00472E9B" w:rsidP="00E62DCD">
            <w:pPr>
              <w:rPr>
                <w:del w:id="461" w:author="Ting Li" w:date="2022-05-18T13:00:00Z"/>
                <w:b/>
                <w:color w:val="auto"/>
              </w:rPr>
            </w:pPr>
            <w:del w:id="462" w:author="Ting Li" w:date="2022-05-18T13:00:00Z">
              <w:r w:rsidRPr="00372131" w:rsidDel="000006F6">
                <w:rPr>
                  <w:color w:val="auto"/>
                </w:rPr>
                <w:delText>The assessment of climate change impacts has addressed two time scales relevant to anticipated building lifespan for the primary effects of temperature, precipitation and sea-level rise.</w:delText>
              </w:r>
            </w:del>
          </w:p>
        </w:tc>
        <w:tc>
          <w:tcPr>
            <w:tcW w:w="4032" w:type="dxa"/>
            <w:tcBorders>
              <w:right w:val="nil"/>
            </w:tcBorders>
          </w:tcPr>
          <w:p w14:paraId="614BFE87" w14:textId="7531B8C2" w:rsidR="00472E9B" w:rsidDel="000006F6" w:rsidRDefault="00472E9B" w:rsidP="00E62DCD">
            <w:pPr>
              <w:pStyle w:val="Bluetext"/>
              <w:rPr>
                <w:del w:id="463" w:author="Ting Li" w:date="2022-05-18T13:00:00Z"/>
              </w:rPr>
            </w:pPr>
          </w:p>
        </w:tc>
      </w:tr>
      <w:tr w:rsidR="00472E9B" w:rsidDel="000006F6" w14:paraId="16E24E09" w14:textId="2043D8A0" w:rsidTr="00E62DCD">
        <w:trPr>
          <w:del w:id="464" w:author="Ting Li" w:date="2022-05-18T13:00:00Z"/>
        </w:trPr>
        <w:tc>
          <w:tcPr>
            <w:tcW w:w="5211" w:type="dxa"/>
            <w:tcBorders>
              <w:left w:val="nil"/>
            </w:tcBorders>
          </w:tcPr>
          <w:p w14:paraId="63AE3B7E" w14:textId="72C5A611" w:rsidR="00472E9B" w:rsidRPr="003060CD" w:rsidDel="000006F6" w:rsidRDefault="00472E9B" w:rsidP="00E62DCD">
            <w:pPr>
              <w:rPr>
                <w:del w:id="465" w:author="Ting Li" w:date="2022-05-18T13:00:00Z"/>
                <w:b/>
              </w:rPr>
            </w:pPr>
            <w:del w:id="466" w:author="Ting Li" w:date="2022-05-18T13:00:00Z">
              <w:r w:rsidRPr="007B2A11" w:rsidDel="000006F6">
                <w:delText>The risk assessment has also considered the secondary effects of relative humidity, drought/flood, wind, cyclones and bushfire.</w:delText>
              </w:r>
            </w:del>
          </w:p>
        </w:tc>
        <w:tc>
          <w:tcPr>
            <w:tcW w:w="4032" w:type="dxa"/>
            <w:tcBorders>
              <w:right w:val="nil"/>
            </w:tcBorders>
          </w:tcPr>
          <w:p w14:paraId="2E2D31F5" w14:textId="2380D3A3" w:rsidR="00472E9B" w:rsidDel="000006F6" w:rsidRDefault="00472E9B" w:rsidP="00E62DCD">
            <w:pPr>
              <w:pStyle w:val="Bluetext"/>
              <w:rPr>
                <w:del w:id="467" w:author="Ting Li" w:date="2022-05-18T13:00:00Z"/>
              </w:rPr>
            </w:pPr>
          </w:p>
        </w:tc>
      </w:tr>
    </w:tbl>
    <w:p w14:paraId="02D8746F" w14:textId="7DA0AE98" w:rsidR="00472E9B" w:rsidRPr="00F44703" w:rsidDel="000006F6" w:rsidRDefault="00472E9B" w:rsidP="00472E9B">
      <w:pPr>
        <w:pStyle w:val="Bluetext"/>
        <w:spacing w:before="240" w:after="240"/>
        <w:rPr>
          <w:del w:id="468" w:author="Ting Li" w:date="2022-05-18T13:00:00Z"/>
          <w:color w:val="000000"/>
          <w:szCs w:val="20"/>
          <w:lang w:val="en-US"/>
        </w:rPr>
      </w:pPr>
      <w:del w:id="469" w:author="Ting Li" w:date="2022-05-18T13:00:00Z">
        <w:r w:rsidRPr="00F44703" w:rsidDel="000006F6">
          <w:rPr>
            <w:color w:val="000000"/>
            <w:szCs w:val="20"/>
            <w:lang w:val="en-US"/>
          </w:rPr>
          <w:delText>Identify where this information can be found within the supporting documentation provided</w:delText>
        </w:r>
        <w:r w:rsidDel="000006F6">
          <w:rPr>
            <w:color w:val="000000"/>
            <w:szCs w:val="20"/>
            <w:lang w:val="en-US"/>
          </w:rPr>
          <w:delText>.</w:delText>
        </w:r>
      </w:del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  <w:tblPrChange w:id="470" w:author="Bhumika Mistry" w:date="2022-02-17T08:49:00Z">
          <w:tblPr>
            <w:tblStyle w:val="TableGrid"/>
            <w:tblW w:w="0" w:type="auto"/>
            <w:tblBorders>
              <w:top w:val="single" w:sz="4" w:space="0" w:color="365F91" w:themeColor="accent1" w:themeShade="BF"/>
              <w:left w:val="none" w:sz="0" w:space="0" w:color="auto"/>
              <w:bottom w:val="single" w:sz="4" w:space="0" w:color="365F91" w:themeColor="accent1" w:themeShade="BF"/>
              <w:right w:val="none" w:sz="0" w:space="0" w:color="auto"/>
              <w:insideH w:val="single" w:sz="4" w:space="0" w:color="365F91" w:themeColor="accent1" w:themeShade="BF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6735"/>
        <w:gridCol w:w="2292"/>
        <w:tblGridChange w:id="471">
          <w:tblGrid>
            <w:gridCol w:w="6735"/>
            <w:gridCol w:w="2292"/>
          </w:tblGrid>
        </w:tblGridChange>
      </w:tblGrid>
      <w:tr w:rsidR="00472E9B" w:rsidDel="000006F6" w14:paraId="53536830" w14:textId="3192BEF6" w:rsidTr="00C24B8F">
        <w:trPr>
          <w:del w:id="472" w:author="Ting Li" w:date="2022-05-18T13:00:00Z"/>
        </w:trPr>
        <w:tc>
          <w:tcPr>
            <w:tcW w:w="6735" w:type="dxa"/>
            <w:shd w:val="clear" w:color="auto" w:fill="DBE5F1" w:themeFill="accent1" w:themeFillTint="33"/>
            <w:tcPrChange w:id="473" w:author="Bhumika Mistry" w:date="2022-02-17T08:49:00Z">
              <w:tcPr>
                <w:tcW w:w="6912" w:type="dxa"/>
                <w:shd w:val="clear" w:color="auto" w:fill="DBE5F1" w:themeFill="accent1" w:themeFillTint="33"/>
              </w:tcPr>
            </w:tcPrChange>
          </w:tcPr>
          <w:p w14:paraId="44F76C8A" w14:textId="1DE9B2DA" w:rsidR="00472E9B" w:rsidRPr="00F44703" w:rsidDel="000006F6" w:rsidRDefault="00472E9B" w:rsidP="00E62DCD">
            <w:pPr>
              <w:pStyle w:val="Bluetext"/>
              <w:rPr>
                <w:del w:id="474" w:author="Ting Li" w:date="2022-05-18T13:00:00Z"/>
                <w:b/>
                <w:color w:val="auto"/>
                <w:szCs w:val="20"/>
              </w:rPr>
            </w:pPr>
            <w:del w:id="475" w:author="Ting Li" w:date="2022-05-18T13:00:00Z">
              <w:r w:rsidRPr="00F44703" w:rsidDel="000006F6">
                <w:rPr>
                  <w:b/>
                  <w:color w:val="auto"/>
                  <w:szCs w:val="20"/>
                </w:rPr>
                <w:delText xml:space="preserve">Supporting Documentation </w:delText>
              </w:r>
              <w:r w:rsidRPr="00F44703" w:rsidDel="000006F6">
                <w:rPr>
                  <w:b/>
                  <w:color w:val="auto"/>
                  <w:szCs w:val="20"/>
                </w:rPr>
                <w:br/>
              </w:r>
              <w:r w:rsidRPr="004716BA" w:rsidDel="000006F6">
                <w:rPr>
                  <w:color w:val="auto"/>
                  <w:szCs w:val="20"/>
                </w:rPr>
                <w:delText>(Name / title / description of document)</w:delText>
              </w:r>
            </w:del>
          </w:p>
        </w:tc>
        <w:tc>
          <w:tcPr>
            <w:tcW w:w="2292" w:type="dxa"/>
            <w:shd w:val="clear" w:color="auto" w:fill="DBE5F1" w:themeFill="accent1" w:themeFillTint="33"/>
            <w:tcPrChange w:id="476" w:author="Bhumika Mistry" w:date="2022-02-17T08:49:00Z">
              <w:tcPr>
                <w:tcW w:w="2331" w:type="dxa"/>
                <w:shd w:val="clear" w:color="auto" w:fill="DBE5F1" w:themeFill="accent1" w:themeFillTint="33"/>
              </w:tcPr>
            </w:tcPrChange>
          </w:tcPr>
          <w:p w14:paraId="630BB609" w14:textId="7BACDC77" w:rsidR="00472E9B" w:rsidRPr="00F44703" w:rsidDel="000006F6" w:rsidRDefault="00472E9B" w:rsidP="00E62DCD">
            <w:pPr>
              <w:pStyle w:val="Bluetext"/>
              <w:jc w:val="center"/>
              <w:rPr>
                <w:del w:id="477" w:author="Ting Li" w:date="2022-05-18T13:00:00Z"/>
                <w:b/>
                <w:color w:val="auto"/>
                <w:szCs w:val="20"/>
              </w:rPr>
            </w:pPr>
            <w:del w:id="478" w:author="Ting Li" w:date="2022-05-18T13:00:00Z">
              <w:r w:rsidRPr="00F44703" w:rsidDel="000006F6">
                <w:rPr>
                  <w:b/>
                  <w:color w:val="auto"/>
                  <w:szCs w:val="20"/>
                </w:rPr>
                <w:delText>Reference</w:delText>
              </w:r>
              <w:r w:rsidRPr="00F44703" w:rsidDel="000006F6">
                <w:rPr>
                  <w:b/>
                  <w:color w:val="auto"/>
                  <w:szCs w:val="20"/>
                </w:rPr>
                <w:br/>
              </w:r>
              <w:r w:rsidRPr="004716BA" w:rsidDel="000006F6">
                <w:rPr>
                  <w:color w:val="auto"/>
                  <w:szCs w:val="20"/>
                </w:rPr>
                <w:delText>(Page no. or section)</w:delText>
              </w:r>
            </w:del>
          </w:p>
        </w:tc>
      </w:tr>
      <w:tr w:rsidR="00472E9B" w:rsidDel="000006F6" w14:paraId="30102F9A" w14:textId="68CB9B97" w:rsidTr="00C24B8F">
        <w:trPr>
          <w:del w:id="479" w:author="Ting Li" w:date="2022-05-18T13:00:00Z"/>
        </w:trPr>
        <w:tc>
          <w:tcPr>
            <w:tcW w:w="6735" w:type="dxa"/>
            <w:tcPrChange w:id="480" w:author="Bhumika Mistry" w:date="2022-02-17T08:49:00Z">
              <w:tcPr>
                <w:tcW w:w="6912" w:type="dxa"/>
              </w:tcPr>
            </w:tcPrChange>
          </w:tcPr>
          <w:p w14:paraId="41D0C903" w14:textId="60A07960" w:rsidR="00472E9B" w:rsidDel="000006F6" w:rsidRDefault="00472E9B" w:rsidP="00E62DCD">
            <w:pPr>
              <w:pStyle w:val="Bluetext"/>
              <w:rPr>
                <w:del w:id="481" w:author="Ting Li" w:date="2022-05-18T13:00:00Z"/>
                <w:szCs w:val="20"/>
              </w:rPr>
            </w:pPr>
            <w:del w:id="482" w:author="Ting Li" w:date="2022-05-18T13:00:00Z">
              <w:r w:rsidRPr="001A76C9" w:rsidDel="000006F6">
                <w:delText>[####]</w:delText>
              </w:r>
            </w:del>
          </w:p>
        </w:tc>
        <w:tc>
          <w:tcPr>
            <w:tcW w:w="2292" w:type="dxa"/>
            <w:tcPrChange w:id="483" w:author="Bhumika Mistry" w:date="2022-02-17T08:49:00Z">
              <w:tcPr>
                <w:tcW w:w="2331" w:type="dxa"/>
              </w:tcPr>
            </w:tcPrChange>
          </w:tcPr>
          <w:p w14:paraId="01BC4E30" w14:textId="1E34C08D" w:rsidR="00472E9B" w:rsidDel="000006F6" w:rsidRDefault="00472E9B" w:rsidP="00E62DCD">
            <w:pPr>
              <w:pStyle w:val="Bluetext"/>
              <w:jc w:val="center"/>
              <w:rPr>
                <w:del w:id="484" w:author="Ting Li" w:date="2022-05-18T13:00:00Z"/>
                <w:szCs w:val="20"/>
              </w:rPr>
            </w:pPr>
            <w:del w:id="485" w:author="Ting Li" w:date="2022-05-18T13:00:00Z">
              <w:r w:rsidRPr="001A76C9" w:rsidDel="000006F6">
                <w:delText>[####]</w:delText>
              </w:r>
            </w:del>
          </w:p>
        </w:tc>
      </w:tr>
      <w:tr w:rsidR="00472E9B" w:rsidDel="000006F6" w14:paraId="0CD25BEE" w14:textId="6C721E1C" w:rsidTr="00C24B8F">
        <w:trPr>
          <w:del w:id="486" w:author="Ting Li" w:date="2022-05-18T13:00:00Z"/>
        </w:trPr>
        <w:tc>
          <w:tcPr>
            <w:tcW w:w="6735" w:type="dxa"/>
            <w:tcPrChange w:id="487" w:author="Bhumika Mistry" w:date="2022-02-17T08:49:00Z">
              <w:tcPr>
                <w:tcW w:w="6912" w:type="dxa"/>
              </w:tcPr>
            </w:tcPrChange>
          </w:tcPr>
          <w:p w14:paraId="77FEE835" w14:textId="7C4F825B" w:rsidR="00472E9B" w:rsidDel="000006F6" w:rsidRDefault="00472E9B" w:rsidP="00E62DCD">
            <w:pPr>
              <w:pStyle w:val="Bluetext"/>
              <w:rPr>
                <w:del w:id="488" w:author="Ting Li" w:date="2022-05-18T13:00:00Z"/>
                <w:szCs w:val="20"/>
              </w:rPr>
            </w:pPr>
            <w:del w:id="489" w:author="Ting Li" w:date="2022-05-18T13:00:00Z">
              <w:r w:rsidRPr="001A76C9" w:rsidDel="000006F6">
                <w:delText>[####]</w:delText>
              </w:r>
            </w:del>
          </w:p>
        </w:tc>
        <w:tc>
          <w:tcPr>
            <w:tcW w:w="2292" w:type="dxa"/>
            <w:tcPrChange w:id="490" w:author="Bhumika Mistry" w:date="2022-02-17T08:49:00Z">
              <w:tcPr>
                <w:tcW w:w="2331" w:type="dxa"/>
              </w:tcPr>
            </w:tcPrChange>
          </w:tcPr>
          <w:p w14:paraId="091F321E" w14:textId="310A1FC9" w:rsidR="00472E9B" w:rsidDel="000006F6" w:rsidRDefault="00472E9B" w:rsidP="00E62DCD">
            <w:pPr>
              <w:pStyle w:val="Bluetext"/>
              <w:jc w:val="center"/>
              <w:rPr>
                <w:del w:id="491" w:author="Ting Li" w:date="2022-05-18T13:00:00Z"/>
                <w:szCs w:val="20"/>
              </w:rPr>
            </w:pPr>
            <w:del w:id="492" w:author="Ting Li" w:date="2022-05-18T13:00:00Z">
              <w:r w:rsidRPr="001A76C9" w:rsidDel="000006F6">
                <w:delText>[####]</w:delText>
              </w:r>
            </w:del>
          </w:p>
        </w:tc>
      </w:tr>
    </w:tbl>
    <w:p w14:paraId="05FD48C3" w14:textId="5007FD94" w:rsidR="007E6C71" w:rsidDel="000006F6" w:rsidRDefault="00DF78C3" w:rsidP="00AA3B42">
      <w:pPr>
        <w:pStyle w:val="Heading3"/>
        <w:rPr>
          <w:del w:id="493" w:author="Ting Li" w:date="2022-05-18T13:00:00Z"/>
          <w:lang w:eastAsia="en-AU"/>
        </w:rPr>
      </w:pPr>
      <w:del w:id="494" w:author="Ting Li" w:date="2022-05-18T13:00:00Z">
        <w:r w:rsidDel="000006F6">
          <w:rPr>
            <w:lang w:eastAsia="en-AU"/>
          </w:rPr>
          <w:delText>3.1</w:delText>
        </w:r>
        <w:r w:rsidR="001C3A1D" w:rsidDel="000006F6">
          <w:rPr>
            <w:lang w:eastAsia="en-AU"/>
          </w:rPr>
          <w:delText xml:space="preserve">.5 </w:delText>
        </w:r>
        <w:r w:rsidR="00370BAD" w:rsidDel="000006F6">
          <w:rPr>
            <w:lang w:eastAsia="en-AU"/>
          </w:rPr>
          <w:delText>Implementation of the Climate Adaptation Plan</w:delText>
        </w:r>
      </w:del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3A1D" w:rsidDel="000006F6" w14:paraId="7A64959F" w14:textId="55932D42" w:rsidTr="00F43B5F">
        <w:trPr>
          <w:del w:id="495" w:author="Ting Li" w:date="2022-05-18T13:00:00Z"/>
        </w:trPr>
        <w:tc>
          <w:tcPr>
            <w:tcW w:w="3994" w:type="pct"/>
            <w:vAlign w:val="center"/>
          </w:tcPr>
          <w:p w14:paraId="60DD1177" w14:textId="734AAF1B" w:rsidR="001C3A1D" w:rsidRPr="003A2BE3" w:rsidDel="000006F6" w:rsidRDefault="001C3A1D" w:rsidP="00421C6B">
            <w:pPr>
              <w:rPr>
                <w:del w:id="496" w:author="Ting Li" w:date="2022-05-18T13:00:00Z"/>
              </w:rPr>
            </w:pPr>
            <w:del w:id="497" w:author="Ting Li" w:date="2022-05-18T13:00:00Z">
              <w:r w:rsidRPr="00292095" w:rsidDel="000006F6">
                <w:rPr>
                  <w:lang w:eastAsia="en-AU"/>
                </w:rPr>
                <w:delText xml:space="preserve">At least two risk items identified in the risk assessment component of the climate adaptation plan </w:delText>
              </w:r>
              <w:r w:rsidDel="000006F6">
                <w:rPr>
                  <w:lang w:eastAsia="en-AU"/>
                </w:rPr>
                <w:delText>have been</w:delText>
              </w:r>
              <w:r w:rsidRPr="00292095" w:rsidDel="000006F6">
                <w:rPr>
                  <w:lang w:eastAsia="en-AU"/>
                </w:rPr>
                <w:delText xml:space="preserve"> addressed by specific design responses.</w:delText>
              </w:r>
            </w:del>
          </w:p>
        </w:tc>
        <w:tc>
          <w:tcPr>
            <w:tcW w:w="1006" w:type="pct"/>
            <w:vAlign w:val="center"/>
          </w:tcPr>
          <w:p w14:paraId="1BF3FE04" w14:textId="66729A37" w:rsidR="001C3A1D" w:rsidRPr="003A2BE3" w:rsidDel="000006F6" w:rsidRDefault="002A288B">
            <w:pPr>
              <w:jc w:val="center"/>
              <w:rPr>
                <w:del w:id="498" w:author="Ting Li" w:date="2022-05-18T13:00:00Z"/>
              </w:rPr>
            </w:pPr>
            <w:customXmlDelRangeStart w:id="499" w:author="Ting Li" w:date="2022-05-18T13:00:00Z"/>
            <w:sdt>
              <w:sdtPr>
                <w:id w:val="-1962175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499"/>
                <w:del w:id="500" w:author="Ting Li" w:date="2022-05-18T13:00:00Z">
                  <w:r w:rsidR="00472E9B" w:rsidDel="000006F6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501" w:author="Ting Li" w:date="2022-05-18T13:00:00Z"/>
              </w:sdtContent>
            </w:sdt>
            <w:customXmlDelRangeEnd w:id="501"/>
          </w:p>
        </w:tc>
      </w:tr>
      <w:tr w:rsidR="001C3A1D" w:rsidDel="000006F6" w14:paraId="05D9115E" w14:textId="3FFCFA2D" w:rsidTr="00F43B5F">
        <w:trPr>
          <w:del w:id="502" w:author="Ting Li" w:date="2022-05-18T13:00:00Z"/>
        </w:trPr>
        <w:tc>
          <w:tcPr>
            <w:tcW w:w="3994" w:type="pct"/>
            <w:vAlign w:val="center"/>
          </w:tcPr>
          <w:p w14:paraId="7FCD0179" w14:textId="38C0BEAE" w:rsidR="001C3A1D" w:rsidRPr="003A2BE3" w:rsidDel="000006F6" w:rsidRDefault="001C3A1D" w:rsidP="00421C6B">
            <w:pPr>
              <w:rPr>
                <w:del w:id="503" w:author="Ting Li" w:date="2022-05-18T13:00:00Z"/>
              </w:rPr>
            </w:pPr>
            <w:del w:id="504" w:author="Ting Li" w:date="2022-05-18T13:00:00Z">
              <w:r w:rsidRPr="00292095" w:rsidDel="000006F6">
                <w:rPr>
                  <w:rFonts w:eastAsiaTheme="minorEastAsia"/>
                  <w:lang w:eastAsia="en-AU"/>
                </w:rPr>
                <w:delText xml:space="preserve">All risk items identified as ‘high’ or ‘extreme’ </w:delText>
              </w:r>
              <w:r w:rsidDel="000006F6">
                <w:rPr>
                  <w:rFonts w:eastAsiaTheme="minorEastAsia"/>
                  <w:lang w:eastAsia="en-AU"/>
                </w:rPr>
                <w:delText>have been</w:delText>
              </w:r>
              <w:r w:rsidRPr="00292095" w:rsidDel="000006F6">
                <w:rPr>
                  <w:rFonts w:eastAsiaTheme="minorEastAsia"/>
                  <w:lang w:eastAsia="en-AU"/>
                </w:rPr>
                <w:delText xml:space="preserve"> address by specific design responses.</w:delText>
              </w:r>
            </w:del>
          </w:p>
        </w:tc>
        <w:tc>
          <w:tcPr>
            <w:tcW w:w="1006" w:type="pct"/>
            <w:vAlign w:val="center"/>
          </w:tcPr>
          <w:p w14:paraId="76BE83F4" w14:textId="28A43E76" w:rsidR="001C3A1D" w:rsidRPr="003A2BE3" w:rsidDel="000006F6" w:rsidRDefault="002A288B">
            <w:pPr>
              <w:jc w:val="center"/>
              <w:rPr>
                <w:del w:id="505" w:author="Ting Li" w:date="2022-05-18T13:00:00Z"/>
              </w:rPr>
            </w:pPr>
            <w:customXmlDelRangeStart w:id="506" w:author="Ting Li" w:date="2022-05-18T13:00:00Z"/>
            <w:sdt>
              <w:sdtPr>
                <w:id w:val="134645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506"/>
                <w:del w:id="507" w:author="Ting Li" w:date="2022-05-18T13:00:00Z">
                  <w:r w:rsidR="001C3A1D" w:rsidDel="000006F6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508" w:author="Ting Li" w:date="2022-05-18T13:00:00Z"/>
              </w:sdtContent>
            </w:sdt>
            <w:customXmlDelRangeEnd w:id="508"/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06"/>
        <w:gridCol w:w="1806"/>
        <w:gridCol w:w="1805"/>
        <w:gridCol w:w="1805"/>
        <w:gridCol w:w="1805"/>
      </w:tblGrid>
      <w:tr w:rsidR="0089672F" w:rsidRPr="00320262" w:rsidDel="000006F6" w14:paraId="71503449" w14:textId="28EE8995" w:rsidTr="00F43B5F">
        <w:trPr>
          <w:del w:id="509" w:author="Ting Li" w:date="2022-05-18T13:00:00Z"/>
        </w:trPr>
        <w:tc>
          <w:tcPr>
            <w:tcW w:w="1000" w:type="pct"/>
            <w:tcBorders>
              <w:left w:val="nil"/>
            </w:tcBorders>
            <w:shd w:val="clear" w:color="auto" w:fill="DBE5F1" w:themeFill="accent1" w:themeFillTint="33"/>
          </w:tcPr>
          <w:p w14:paraId="77661623" w14:textId="620E63F2" w:rsidR="00370BAD" w:rsidRPr="00320262" w:rsidDel="000006F6" w:rsidRDefault="00DF39B7" w:rsidP="00F43B5F">
            <w:pPr>
              <w:pStyle w:val="Bluetext"/>
              <w:rPr>
                <w:del w:id="510" w:author="Ting Li" w:date="2022-05-18T13:00:00Z"/>
                <w:b/>
                <w:color w:val="auto"/>
                <w:szCs w:val="20"/>
              </w:rPr>
            </w:pPr>
            <w:del w:id="511" w:author="Ting Li" w:date="2022-05-18T13:00:00Z">
              <w:r w:rsidRPr="00320262" w:rsidDel="000006F6">
                <w:rPr>
                  <w:b/>
                  <w:color w:val="auto"/>
                  <w:szCs w:val="20"/>
                </w:rPr>
                <w:delText>Risk</w:delText>
              </w:r>
            </w:del>
          </w:p>
        </w:tc>
        <w:tc>
          <w:tcPr>
            <w:tcW w:w="1000" w:type="pct"/>
            <w:shd w:val="clear" w:color="auto" w:fill="DBE5F1" w:themeFill="accent1" w:themeFillTint="33"/>
          </w:tcPr>
          <w:p w14:paraId="226C3008" w14:textId="3FD1A05D" w:rsidR="00370BAD" w:rsidRPr="00320262" w:rsidDel="000006F6" w:rsidRDefault="00DF39B7" w:rsidP="00F43B5F">
            <w:pPr>
              <w:pStyle w:val="Bluetext"/>
              <w:rPr>
                <w:del w:id="512" w:author="Ting Li" w:date="2022-05-18T13:00:00Z"/>
                <w:b/>
                <w:color w:val="auto"/>
                <w:szCs w:val="20"/>
              </w:rPr>
            </w:pPr>
            <w:del w:id="513" w:author="Ting Li" w:date="2022-05-18T13:00:00Z">
              <w:r w:rsidRPr="00320262" w:rsidDel="000006F6">
                <w:rPr>
                  <w:b/>
                  <w:color w:val="auto"/>
                  <w:szCs w:val="20"/>
                </w:rPr>
                <w:delText>Classification (e.g. high, extreme…)</w:delText>
              </w:r>
            </w:del>
          </w:p>
        </w:tc>
        <w:tc>
          <w:tcPr>
            <w:tcW w:w="1000" w:type="pct"/>
            <w:shd w:val="clear" w:color="auto" w:fill="DBE5F1" w:themeFill="accent1" w:themeFillTint="33"/>
          </w:tcPr>
          <w:p w14:paraId="2B7B6B5D" w14:textId="2B4FDD9A" w:rsidR="00370BAD" w:rsidRPr="00320262" w:rsidDel="000006F6" w:rsidRDefault="00DF39B7" w:rsidP="00F43B5F">
            <w:pPr>
              <w:pStyle w:val="Bluetext"/>
              <w:rPr>
                <w:del w:id="514" w:author="Ting Li" w:date="2022-05-18T13:00:00Z"/>
                <w:b/>
                <w:color w:val="auto"/>
                <w:szCs w:val="20"/>
              </w:rPr>
            </w:pPr>
            <w:del w:id="515" w:author="Ting Li" w:date="2022-05-18T13:00:00Z">
              <w:r w:rsidRPr="00320262" w:rsidDel="000006F6">
                <w:rPr>
                  <w:b/>
                  <w:color w:val="auto"/>
                  <w:szCs w:val="20"/>
                </w:rPr>
                <w:delText>Design Response</w:delText>
              </w:r>
            </w:del>
          </w:p>
        </w:tc>
        <w:tc>
          <w:tcPr>
            <w:tcW w:w="1000" w:type="pct"/>
            <w:shd w:val="clear" w:color="auto" w:fill="DBE5F1" w:themeFill="accent1" w:themeFillTint="33"/>
          </w:tcPr>
          <w:p w14:paraId="38D29B10" w14:textId="2518C7A7" w:rsidR="00370BAD" w:rsidRPr="00320262" w:rsidDel="000006F6" w:rsidRDefault="00DF39B7" w:rsidP="00F43B5F">
            <w:pPr>
              <w:pStyle w:val="Bluetext"/>
              <w:rPr>
                <w:del w:id="516" w:author="Ting Li" w:date="2022-05-18T13:00:00Z"/>
                <w:b/>
                <w:color w:val="auto"/>
                <w:szCs w:val="20"/>
              </w:rPr>
            </w:pPr>
            <w:del w:id="517" w:author="Ting Li" w:date="2022-05-18T13:00:00Z">
              <w:r w:rsidRPr="00320262" w:rsidDel="000006F6">
                <w:rPr>
                  <w:b/>
                  <w:color w:val="auto"/>
                  <w:szCs w:val="20"/>
                </w:rPr>
                <w:delText>Page or chapter reference(s) in plan</w:delText>
              </w:r>
            </w:del>
          </w:p>
        </w:tc>
        <w:tc>
          <w:tcPr>
            <w:tcW w:w="1000" w:type="pct"/>
            <w:tcBorders>
              <w:right w:val="nil"/>
            </w:tcBorders>
            <w:shd w:val="clear" w:color="auto" w:fill="DBE5F1" w:themeFill="accent1" w:themeFillTint="33"/>
          </w:tcPr>
          <w:p w14:paraId="02938B35" w14:textId="79E6DE64" w:rsidR="00370BAD" w:rsidRPr="00320262" w:rsidDel="000006F6" w:rsidRDefault="00DF39B7" w:rsidP="00F43B5F">
            <w:pPr>
              <w:pStyle w:val="Bluetext"/>
              <w:rPr>
                <w:del w:id="518" w:author="Ting Li" w:date="2022-05-18T13:00:00Z"/>
                <w:b/>
                <w:color w:val="auto"/>
                <w:szCs w:val="20"/>
              </w:rPr>
            </w:pPr>
            <w:del w:id="519" w:author="Ting Li" w:date="2022-05-18T13:00:00Z">
              <w:r w:rsidRPr="00320262" w:rsidDel="000006F6">
                <w:rPr>
                  <w:b/>
                  <w:color w:val="auto"/>
                  <w:szCs w:val="20"/>
                </w:rPr>
                <w:delText>Supporting As-Built Document</w:delText>
              </w:r>
            </w:del>
          </w:p>
        </w:tc>
      </w:tr>
      <w:tr w:rsidR="00370BAD" w:rsidRPr="00320262" w:rsidDel="000006F6" w14:paraId="21A19DED" w14:textId="56A5F9E8" w:rsidTr="00F43B5F">
        <w:trPr>
          <w:del w:id="520" w:author="Ting Li" w:date="2022-05-18T13:00:00Z"/>
        </w:trPr>
        <w:tc>
          <w:tcPr>
            <w:tcW w:w="1000" w:type="pct"/>
            <w:tcBorders>
              <w:left w:val="nil"/>
            </w:tcBorders>
          </w:tcPr>
          <w:p w14:paraId="2CF2D207" w14:textId="6220D84B" w:rsidR="00370BAD" w:rsidRPr="00320262" w:rsidDel="000006F6" w:rsidRDefault="00370BAD" w:rsidP="00F17ACA">
            <w:pPr>
              <w:rPr>
                <w:del w:id="521" w:author="Ting Li" w:date="2022-05-18T13:00:00Z"/>
                <w:b/>
              </w:rPr>
            </w:pPr>
          </w:p>
        </w:tc>
        <w:tc>
          <w:tcPr>
            <w:tcW w:w="1000" w:type="pct"/>
          </w:tcPr>
          <w:p w14:paraId="7A702A89" w14:textId="211693CF" w:rsidR="00370BAD" w:rsidRPr="00320262" w:rsidDel="000006F6" w:rsidRDefault="00370BAD" w:rsidP="00F17ACA">
            <w:pPr>
              <w:rPr>
                <w:del w:id="522" w:author="Ting Li" w:date="2022-05-18T13:00:00Z"/>
                <w:b/>
              </w:rPr>
            </w:pPr>
          </w:p>
        </w:tc>
        <w:tc>
          <w:tcPr>
            <w:tcW w:w="1000" w:type="pct"/>
          </w:tcPr>
          <w:p w14:paraId="3C1CBB5D" w14:textId="7A312883" w:rsidR="00370BAD" w:rsidRPr="00320262" w:rsidDel="000006F6" w:rsidRDefault="00370BAD" w:rsidP="00F17ACA">
            <w:pPr>
              <w:rPr>
                <w:del w:id="523" w:author="Ting Li" w:date="2022-05-18T13:00:00Z"/>
                <w:b/>
              </w:rPr>
            </w:pPr>
          </w:p>
        </w:tc>
        <w:tc>
          <w:tcPr>
            <w:tcW w:w="1000" w:type="pct"/>
          </w:tcPr>
          <w:p w14:paraId="354CA059" w14:textId="4AEC3242" w:rsidR="00370BAD" w:rsidRPr="00320262" w:rsidDel="000006F6" w:rsidRDefault="00370BAD" w:rsidP="00F17ACA">
            <w:pPr>
              <w:pStyle w:val="Bluetext"/>
              <w:rPr>
                <w:del w:id="524" w:author="Ting Li" w:date="2022-05-18T13:00:00Z"/>
              </w:rPr>
            </w:pPr>
          </w:p>
        </w:tc>
        <w:tc>
          <w:tcPr>
            <w:tcW w:w="1000" w:type="pct"/>
            <w:tcBorders>
              <w:right w:val="nil"/>
            </w:tcBorders>
          </w:tcPr>
          <w:p w14:paraId="57B04DB3" w14:textId="6250F3CD" w:rsidR="00370BAD" w:rsidRPr="00320262" w:rsidDel="000006F6" w:rsidRDefault="00370BAD" w:rsidP="00F17ACA">
            <w:pPr>
              <w:pStyle w:val="Bluetext"/>
              <w:rPr>
                <w:del w:id="525" w:author="Ting Li" w:date="2022-05-18T13:00:00Z"/>
              </w:rPr>
            </w:pPr>
          </w:p>
        </w:tc>
      </w:tr>
      <w:tr w:rsidR="00370BAD" w:rsidRPr="00320262" w:rsidDel="000006F6" w14:paraId="6C9126D6" w14:textId="2D68C440" w:rsidTr="00F43B5F">
        <w:trPr>
          <w:del w:id="526" w:author="Ting Li" w:date="2022-05-18T13:00:00Z"/>
        </w:trPr>
        <w:tc>
          <w:tcPr>
            <w:tcW w:w="1000" w:type="pct"/>
            <w:tcBorders>
              <w:left w:val="nil"/>
            </w:tcBorders>
          </w:tcPr>
          <w:p w14:paraId="50345507" w14:textId="38710B7A" w:rsidR="00370BAD" w:rsidRPr="00320262" w:rsidDel="000006F6" w:rsidRDefault="00370BAD" w:rsidP="00F17ACA">
            <w:pPr>
              <w:rPr>
                <w:del w:id="527" w:author="Ting Li" w:date="2022-05-18T13:00:00Z"/>
                <w:b/>
              </w:rPr>
            </w:pPr>
          </w:p>
        </w:tc>
        <w:tc>
          <w:tcPr>
            <w:tcW w:w="1000" w:type="pct"/>
          </w:tcPr>
          <w:p w14:paraId="02AED5C6" w14:textId="63D22B1F" w:rsidR="00370BAD" w:rsidRPr="00320262" w:rsidDel="000006F6" w:rsidRDefault="00370BAD" w:rsidP="00F17ACA">
            <w:pPr>
              <w:rPr>
                <w:del w:id="528" w:author="Ting Li" w:date="2022-05-18T13:00:00Z"/>
                <w:b/>
              </w:rPr>
            </w:pPr>
          </w:p>
        </w:tc>
        <w:tc>
          <w:tcPr>
            <w:tcW w:w="1000" w:type="pct"/>
          </w:tcPr>
          <w:p w14:paraId="084BB372" w14:textId="10CD425F" w:rsidR="00370BAD" w:rsidRPr="00320262" w:rsidDel="000006F6" w:rsidRDefault="00370BAD" w:rsidP="00F17ACA">
            <w:pPr>
              <w:rPr>
                <w:del w:id="529" w:author="Ting Li" w:date="2022-05-18T13:00:00Z"/>
                <w:b/>
              </w:rPr>
            </w:pPr>
          </w:p>
        </w:tc>
        <w:tc>
          <w:tcPr>
            <w:tcW w:w="1000" w:type="pct"/>
          </w:tcPr>
          <w:p w14:paraId="5B2FDDD4" w14:textId="2D77DE86" w:rsidR="00370BAD" w:rsidRPr="00320262" w:rsidDel="000006F6" w:rsidRDefault="00370BAD" w:rsidP="00F17ACA">
            <w:pPr>
              <w:pStyle w:val="Bluetext"/>
              <w:rPr>
                <w:del w:id="530" w:author="Ting Li" w:date="2022-05-18T13:00:00Z"/>
              </w:rPr>
            </w:pPr>
          </w:p>
        </w:tc>
        <w:tc>
          <w:tcPr>
            <w:tcW w:w="1000" w:type="pct"/>
            <w:tcBorders>
              <w:right w:val="nil"/>
            </w:tcBorders>
          </w:tcPr>
          <w:p w14:paraId="565DEE70" w14:textId="6AA0945E" w:rsidR="00370BAD" w:rsidRPr="00320262" w:rsidDel="000006F6" w:rsidRDefault="00370BAD" w:rsidP="00F17ACA">
            <w:pPr>
              <w:pStyle w:val="Bluetext"/>
              <w:rPr>
                <w:del w:id="531" w:author="Ting Li" w:date="2022-05-18T13:00:00Z"/>
              </w:rPr>
            </w:pPr>
          </w:p>
        </w:tc>
      </w:tr>
      <w:tr w:rsidR="00370BAD" w:rsidRPr="00320262" w:rsidDel="000006F6" w14:paraId="572B524D" w14:textId="0E98775D" w:rsidTr="00F43B5F">
        <w:trPr>
          <w:del w:id="532" w:author="Ting Li" w:date="2022-05-18T13:00:00Z"/>
        </w:trPr>
        <w:tc>
          <w:tcPr>
            <w:tcW w:w="1000" w:type="pct"/>
            <w:tcBorders>
              <w:left w:val="nil"/>
            </w:tcBorders>
          </w:tcPr>
          <w:p w14:paraId="178BCC04" w14:textId="273D8685" w:rsidR="00370BAD" w:rsidRPr="00320262" w:rsidDel="000006F6" w:rsidRDefault="00370BAD" w:rsidP="00F17ACA">
            <w:pPr>
              <w:rPr>
                <w:del w:id="533" w:author="Ting Li" w:date="2022-05-18T13:00:00Z"/>
                <w:b/>
              </w:rPr>
            </w:pPr>
          </w:p>
        </w:tc>
        <w:tc>
          <w:tcPr>
            <w:tcW w:w="1000" w:type="pct"/>
          </w:tcPr>
          <w:p w14:paraId="691E7B0F" w14:textId="7E5E69CA" w:rsidR="00370BAD" w:rsidRPr="00320262" w:rsidDel="000006F6" w:rsidRDefault="00370BAD" w:rsidP="00F17ACA">
            <w:pPr>
              <w:rPr>
                <w:del w:id="534" w:author="Ting Li" w:date="2022-05-18T13:00:00Z"/>
                <w:b/>
              </w:rPr>
            </w:pPr>
          </w:p>
        </w:tc>
        <w:tc>
          <w:tcPr>
            <w:tcW w:w="1000" w:type="pct"/>
          </w:tcPr>
          <w:p w14:paraId="5163E4D6" w14:textId="070D638C" w:rsidR="00370BAD" w:rsidRPr="00320262" w:rsidDel="000006F6" w:rsidRDefault="00370BAD" w:rsidP="00F17ACA">
            <w:pPr>
              <w:rPr>
                <w:del w:id="535" w:author="Ting Li" w:date="2022-05-18T13:00:00Z"/>
                <w:b/>
              </w:rPr>
            </w:pPr>
          </w:p>
        </w:tc>
        <w:tc>
          <w:tcPr>
            <w:tcW w:w="1000" w:type="pct"/>
          </w:tcPr>
          <w:p w14:paraId="004EBF49" w14:textId="27B09A66" w:rsidR="00370BAD" w:rsidRPr="00320262" w:rsidDel="000006F6" w:rsidRDefault="00370BAD" w:rsidP="00F17ACA">
            <w:pPr>
              <w:pStyle w:val="Bluetext"/>
              <w:rPr>
                <w:del w:id="536" w:author="Ting Li" w:date="2022-05-18T13:00:00Z"/>
              </w:rPr>
            </w:pPr>
          </w:p>
        </w:tc>
        <w:tc>
          <w:tcPr>
            <w:tcW w:w="1000" w:type="pct"/>
            <w:tcBorders>
              <w:right w:val="nil"/>
            </w:tcBorders>
          </w:tcPr>
          <w:p w14:paraId="680D0951" w14:textId="3D1FF8CC" w:rsidR="00370BAD" w:rsidRPr="00320262" w:rsidDel="000006F6" w:rsidRDefault="00370BAD" w:rsidP="00F17ACA">
            <w:pPr>
              <w:pStyle w:val="Bluetext"/>
              <w:rPr>
                <w:del w:id="537" w:author="Ting Li" w:date="2022-05-18T13:00:00Z"/>
              </w:rPr>
            </w:pPr>
          </w:p>
        </w:tc>
      </w:tr>
    </w:tbl>
    <w:p w14:paraId="26D89C5E" w14:textId="41720548" w:rsidR="00DE0996" w:rsidRPr="00F44703" w:rsidDel="000006F6" w:rsidRDefault="00DE0996" w:rsidP="00DE0996">
      <w:pPr>
        <w:pStyle w:val="Bluetext"/>
        <w:spacing w:before="240" w:after="240"/>
        <w:rPr>
          <w:del w:id="538" w:author="Ting Li" w:date="2022-05-18T13:00:00Z"/>
          <w:color w:val="000000"/>
          <w:szCs w:val="20"/>
          <w:lang w:val="en-US"/>
        </w:rPr>
      </w:pPr>
      <w:del w:id="539" w:author="Ting Li" w:date="2022-05-18T13:00:00Z">
        <w:r w:rsidRPr="00320262" w:rsidDel="000006F6">
          <w:rPr>
            <w:color w:val="000000"/>
            <w:szCs w:val="20"/>
            <w:lang w:val="en-US"/>
          </w:rPr>
          <w:delText>Identify where this information can be found within the supporting documentation provided.</w:delText>
        </w:r>
      </w:del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E0996" w:rsidDel="000006F6" w14:paraId="42015B41" w14:textId="7206A978" w:rsidTr="0082279D">
        <w:trPr>
          <w:del w:id="540" w:author="Ting Li" w:date="2022-05-18T13:00:00Z"/>
        </w:trPr>
        <w:tc>
          <w:tcPr>
            <w:tcW w:w="6912" w:type="dxa"/>
            <w:shd w:val="clear" w:color="auto" w:fill="DBE5F1" w:themeFill="accent1" w:themeFillTint="33"/>
          </w:tcPr>
          <w:p w14:paraId="5EF37E04" w14:textId="6F8E4106" w:rsidR="00DE0996" w:rsidRPr="00F44703" w:rsidDel="000006F6" w:rsidRDefault="00DE0996" w:rsidP="0082279D">
            <w:pPr>
              <w:pStyle w:val="Bluetext"/>
              <w:rPr>
                <w:del w:id="541" w:author="Ting Li" w:date="2022-05-18T13:00:00Z"/>
                <w:b/>
                <w:color w:val="auto"/>
                <w:szCs w:val="20"/>
              </w:rPr>
            </w:pPr>
            <w:del w:id="542" w:author="Ting Li" w:date="2022-05-18T13:00:00Z">
              <w:r w:rsidRPr="00F44703" w:rsidDel="000006F6">
                <w:rPr>
                  <w:b/>
                  <w:color w:val="auto"/>
                  <w:szCs w:val="20"/>
                </w:rPr>
                <w:delText xml:space="preserve">Supporting Documentation </w:delText>
              </w:r>
              <w:r w:rsidRPr="00F44703" w:rsidDel="000006F6">
                <w:rPr>
                  <w:b/>
                  <w:color w:val="auto"/>
                  <w:szCs w:val="20"/>
                </w:rPr>
                <w:br/>
              </w:r>
              <w:r w:rsidRPr="004716BA" w:rsidDel="000006F6">
                <w:rPr>
                  <w:color w:val="auto"/>
                  <w:szCs w:val="20"/>
                </w:rPr>
                <w:delText>(Name / title / description of document)</w:delText>
              </w:r>
            </w:del>
          </w:p>
        </w:tc>
        <w:tc>
          <w:tcPr>
            <w:tcW w:w="2331" w:type="dxa"/>
            <w:shd w:val="clear" w:color="auto" w:fill="DBE5F1" w:themeFill="accent1" w:themeFillTint="33"/>
          </w:tcPr>
          <w:p w14:paraId="3E363E50" w14:textId="1161DA76" w:rsidR="00DE0996" w:rsidRPr="00F44703" w:rsidDel="000006F6" w:rsidRDefault="00DE0996" w:rsidP="0082279D">
            <w:pPr>
              <w:pStyle w:val="Bluetext"/>
              <w:jc w:val="center"/>
              <w:rPr>
                <w:del w:id="543" w:author="Ting Li" w:date="2022-05-18T13:00:00Z"/>
                <w:b/>
                <w:color w:val="auto"/>
                <w:szCs w:val="20"/>
              </w:rPr>
            </w:pPr>
            <w:del w:id="544" w:author="Ting Li" w:date="2022-05-18T13:00:00Z">
              <w:r w:rsidRPr="00F44703" w:rsidDel="000006F6">
                <w:rPr>
                  <w:b/>
                  <w:color w:val="auto"/>
                  <w:szCs w:val="20"/>
                </w:rPr>
                <w:delText>Reference</w:delText>
              </w:r>
              <w:r w:rsidRPr="00F44703" w:rsidDel="000006F6">
                <w:rPr>
                  <w:b/>
                  <w:color w:val="auto"/>
                  <w:szCs w:val="20"/>
                </w:rPr>
                <w:br/>
              </w:r>
              <w:r w:rsidRPr="004716BA" w:rsidDel="000006F6">
                <w:rPr>
                  <w:color w:val="auto"/>
                  <w:szCs w:val="20"/>
                </w:rPr>
                <w:delText>(Page no. or section)</w:delText>
              </w:r>
            </w:del>
          </w:p>
        </w:tc>
      </w:tr>
      <w:tr w:rsidR="00DE0996" w:rsidDel="000006F6" w14:paraId="4E9E9FA7" w14:textId="2ED99E17" w:rsidTr="0082279D">
        <w:trPr>
          <w:del w:id="545" w:author="Ting Li" w:date="2022-05-18T13:00:00Z"/>
        </w:trPr>
        <w:tc>
          <w:tcPr>
            <w:tcW w:w="6912" w:type="dxa"/>
          </w:tcPr>
          <w:p w14:paraId="49169E6F" w14:textId="17BCA323" w:rsidR="00DE0996" w:rsidDel="000006F6" w:rsidRDefault="00DE0996" w:rsidP="0082279D">
            <w:pPr>
              <w:pStyle w:val="Bluetext"/>
              <w:rPr>
                <w:del w:id="546" w:author="Ting Li" w:date="2022-05-18T13:00:00Z"/>
                <w:szCs w:val="20"/>
              </w:rPr>
            </w:pPr>
            <w:del w:id="547" w:author="Ting Li" w:date="2022-05-18T13:00:00Z">
              <w:r w:rsidRPr="001A76C9" w:rsidDel="000006F6">
                <w:delText>[####]</w:delText>
              </w:r>
            </w:del>
          </w:p>
        </w:tc>
        <w:tc>
          <w:tcPr>
            <w:tcW w:w="2331" w:type="dxa"/>
          </w:tcPr>
          <w:p w14:paraId="03C8EFA8" w14:textId="2190109A" w:rsidR="00DE0996" w:rsidDel="000006F6" w:rsidRDefault="00DE0996" w:rsidP="0082279D">
            <w:pPr>
              <w:pStyle w:val="Bluetext"/>
              <w:jc w:val="center"/>
              <w:rPr>
                <w:del w:id="548" w:author="Ting Li" w:date="2022-05-18T13:00:00Z"/>
                <w:szCs w:val="20"/>
              </w:rPr>
            </w:pPr>
            <w:del w:id="549" w:author="Ting Li" w:date="2022-05-18T13:00:00Z">
              <w:r w:rsidRPr="001A76C9" w:rsidDel="000006F6">
                <w:delText>[####]</w:delText>
              </w:r>
            </w:del>
          </w:p>
        </w:tc>
      </w:tr>
      <w:tr w:rsidR="00DE0996" w:rsidDel="000006F6" w14:paraId="7DAB4767" w14:textId="67828A71" w:rsidTr="0082279D">
        <w:trPr>
          <w:del w:id="550" w:author="Ting Li" w:date="2022-05-18T13:00:00Z"/>
        </w:trPr>
        <w:tc>
          <w:tcPr>
            <w:tcW w:w="6912" w:type="dxa"/>
          </w:tcPr>
          <w:p w14:paraId="365F962C" w14:textId="2F85FCF1" w:rsidR="00DE0996" w:rsidDel="000006F6" w:rsidRDefault="00DE0996" w:rsidP="0082279D">
            <w:pPr>
              <w:pStyle w:val="Bluetext"/>
              <w:rPr>
                <w:del w:id="551" w:author="Ting Li" w:date="2022-05-18T13:00:00Z"/>
                <w:szCs w:val="20"/>
              </w:rPr>
            </w:pPr>
            <w:del w:id="552" w:author="Ting Li" w:date="2022-05-18T13:00:00Z">
              <w:r w:rsidRPr="001A76C9" w:rsidDel="000006F6">
                <w:delText>[####]</w:delText>
              </w:r>
            </w:del>
          </w:p>
        </w:tc>
        <w:tc>
          <w:tcPr>
            <w:tcW w:w="2331" w:type="dxa"/>
          </w:tcPr>
          <w:p w14:paraId="0C10DAEC" w14:textId="7D560173" w:rsidR="00DE0996" w:rsidDel="000006F6" w:rsidRDefault="00DE0996" w:rsidP="0082279D">
            <w:pPr>
              <w:pStyle w:val="Bluetext"/>
              <w:jc w:val="center"/>
              <w:rPr>
                <w:del w:id="553" w:author="Ting Li" w:date="2022-05-18T13:00:00Z"/>
                <w:szCs w:val="20"/>
              </w:rPr>
            </w:pPr>
            <w:del w:id="554" w:author="Ting Li" w:date="2022-05-18T13:00:00Z">
              <w:r w:rsidRPr="001A76C9" w:rsidDel="000006F6">
                <w:delText>[####]</w:delText>
              </w:r>
            </w:del>
          </w:p>
        </w:tc>
      </w:tr>
    </w:tbl>
    <w:p w14:paraId="2C78340A" w14:textId="4FC94B4F" w:rsidR="00AF230C" w:rsidRPr="00AF230C" w:rsidDel="000006F6" w:rsidRDefault="00DE0996" w:rsidP="00356C0C">
      <w:pPr>
        <w:pStyle w:val="Bluetext"/>
        <w:spacing w:before="240" w:after="240"/>
        <w:rPr>
          <w:del w:id="555" w:author="Ting Li" w:date="2022-05-18T13:00:00Z"/>
          <w:rFonts w:cstheme="minorHAnsi"/>
          <w:color w:val="auto"/>
        </w:rPr>
      </w:pPr>
      <w:del w:id="556" w:author="Ting Li" w:date="2022-05-18T13:00:00Z">
        <w:r w:rsidRPr="008F7C1E" w:rsidDel="000006F6">
          <w:rPr>
            <w:szCs w:val="20"/>
          </w:rPr>
          <w:delText xml:space="preserve"> </w:delText>
        </w:r>
        <w:r w:rsidR="00AF230C" w:rsidRPr="00AF230C" w:rsidDel="000006F6">
          <w:rPr>
            <w:rFonts w:cstheme="minorHAnsi"/>
            <w:color w:val="auto"/>
          </w:rPr>
          <w:delText>Provide details of two risk items that have been addressed by a specific design response.</w:delText>
        </w:r>
      </w:del>
    </w:p>
    <w:p w14:paraId="1A711D55" w14:textId="785AECC3" w:rsidR="00AF230C" w:rsidDel="000006F6" w:rsidRDefault="00AF230C" w:rsidP="00AF230C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557" w:author="Ting Li" w:date="2022-05-18T13:00:00Z"/>
          <w:rFonts w:cstheme="minorHAnsi"/>
        </w:rPr>
      </w:pPr>
    </w:p>
    <w:p w14:paraId="007EF41D" w14:textId="5339F797" w:rsidR="00AF230C" w:rsidDel="000006F6" w:rsidRDefault="00AF230C" w:rsidP="00AF230C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558" w:author="Ting Li" w:date="2022-05-18T13:00:00Z"/>
          <w:rFonts w:cstheme="minorHAnsi"/>
        </w:rPr>
      </w:pPr>
    </w:p>
    <w:p w14:paraId="2167B2C9" w14:textId="71DC3458" w:rsidR="0034655B" w:rsidDel="000006F6" w:rsidRDefault="0034655B" w:rsidP="00AF230C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559" w:author="Ting Li" w:date="2022-05-18T13:00:00Z"/>
          <w:rFonts w:cstheme="minorHAnsi"/>
        </w:rPr>
      </w:pPr>
    </w:p>
    <w:p w14:paraId="30EFD750" w14:textId="1839AD9A" w:rsidR="00AF230C" w:rsidDel="000006F6" w:rsidRDefault="00AF230C" w:rsidP="00AF230C">
      <w:pPr>
        <w:pStyle w:val="Bullettext"/>
        <w:numPr>
          <w:ilvl w:val="0"/>
          <w:numId w:val="0"/>
        </w:numPr>
        <w:ind w:left="360" w:hanging="360"/>
        <w:rPr>
          <w:del w:id="560" w:author="Ting Li" w:date="2022-05-18T13:00:00Z"/>
        </w:rPr>
      </w:pPr>
      <w:del w:id="561" w:author="Ting Li" w:date="2022-05-18T13:00:00Z">
        <w:r w:rsidDel="000006F6">
          <w:delText>Provide an outlined of any ‘high’ or ‘extreme’ risks that have been identified.</w:delText>
        </w:r>
      </w:del>
    </w:p>
    <w:p w14:paraId="7C23D520" w14:textId="77C5B46C" w:rsidR="00AF230C" w:rsidDel="000006F6" w:rsidRDefault="00AF230C" w:rsidP="00AF230C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  <w:rPr>
          <w:del w:id="562" w:author="Ting Li" w:date="2022-05-18T13:00:00Z"/>
        </w:rPr>
      </w:pPr>
    </w:p>
    <w:p w14:paraId="05B42E41" w14:textId="76A79E60" w:rsidR="00AF230C" w:rsidDel="000006F6" w:rsidRDefault="00AF230C" w:rsidP="00AF230C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  <w:rPr>
          <w:del w:id="563" w:author="Ting Li" w:date="2022-05-18T13:00:00Z"/>
        </w:rPr>
      </w:pPr>
    </w:p>
    <w:p w14:paraId="6C5F3061" w14:textId="1773AE8E" w:rsidR="0034655B" w:rsidDel="000006F6" w:rsidRDefault="0034655B" w:rsidP="00AF230C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  <w:rPr>
          <w:del w:id="564" w:author="Ting Li" w:date="2022-05-18T13:00:00Z"/>
        </w:rPr>
      </w:pPr>
    </w:p>
    <w:p w14:paraId="1ACFDEFE" w14:textId="4BFC43CB" w:rsidR="0034655B" w:rsidDel="000006F6" w:rsidRDefault="0034655B" w:rsidP="00AF230C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  <w:rPr>
          <w:del w:id="565" w:author="Ting Li" w:date="2022-05-18T13:00:00Z"/>
        </w:rPr>
      </w:pPr>
    </w:p>
    <w:p w14:paraId="33AA8387" w14:textId="4125039B" w:rsidR="00AF230C" w:rsidDel="000006F6" w:rsidRDefault="00AF230C" w:rsidP="00AF230C">
      <w:pPr>
        <w:pStyle w:val="Bullettext"/>
        <w:numPr>
          <w:ilvl w:val="0"/>
          <w:numId w:val="0"/>
        </w:numPr>
        <w:ind w:left="360" w:hanging="360"/>
        <w:rPr>
          <w:del w:id="566" w:author="Ting Li" w:date="2022-05-18T13:00:00Z"/>
        </w:rPr>
      </w:pPr>
      <w:del w:id="567" w:author="Ting Li" w:date="2022-05-18T13:00:00Z">
        <w:r w:rsidDel="000006F6">
          <w:delText xml:space="preserve">Please provide an outline of the </w:delText>
        </w:r>
        <w:r w:rsidR="0034655B" w:rsidDel="000006F6">
          <w:delText>specific design responses.</w:delText>
        </w:r>
      </w:del>
    </w:p>
    <w:p w14:paraId="2F848FEF" w14:textId="44081F02" w:rsidR="0034655B" w:rsidDel="000006F6" w:rsidRDefault="0034655B" w:rsidP="0034655B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  <w:rPr>
          <w:del w:id="568" w:author="Ting Li" w:date="2022-05-18T13:00:00Z"/>
        </w:rPr>
      </w:pPr>
    </w:p>
    <w:p w14:paraId="0B929F04" w14:textId="069A776E" w:rsidR="0034655B" w:rsidDel="000006F6" w:rsidRDefault="0034655B" w:rsidP="0034655B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  <w:rPr>
          <w:del w:id="569" w:author="Ting Li" w:date="2022-05-18T13:00:00Z"/>
        </w:rPr>
      </w:pPr>
    </w:p>
    <w:p w14:paraId="12EB121B" w14:textId="6EE4796B" w:rsidR="0034655B" w:rsidDel="000006F6" w:rsidRDefault="0034655B" w:rsidP="0034655B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  <w:rPr>
          <w:del w:id="570" w:author="Ting Li" w:date="2022-05-18T13:00:00Z"/>
        </w:rPr>
      </w:pPr>
    </w:p>
    <w:p w14:paraId="141FCBF4" w14:textId="4E13027E" w:rsidR="00622635" w:rsidDel="000006F6" w:rsidRDefault="00622635" w:rsidP="0034655B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  <w:rPr>
          <w:del w:id="571" w:author="Ting Li" w:date="2022-05-18T13:00:00Z"/>
        </w:rPr>
      </w:pPr>
    </w:p>
    <w:p w14:paraId="77F03338" w14:textId="2399A464" w:rsidR="00DE0996" w:rsidRPr="00F44703" w:rsidDel="000006F6" w:rsidRDefault="00DE0996" w:rsidP="00DE0996">
      <w:pPr>
        <w:pStyle w:val="Bluetext"/>
        <w:spacing w:before="240" w:after="240"/>
        <w:rPr>
          <w:del w:id="572" w:author="Ting Li" w:date="2022-05-18T13:00:00Z"/>
          <w:color w:val="000000"/>
          <w:szCs w:val="20"/>
          <w:lang w:val="en-US"/>
        </w:rPr>
      </w:pPr>
      <w:del w:id="573" w:author="Ting Li" w:date="2022-05-18T13:00:00Z">
        <w:r w:rsidRPr="00F44703" w:rsidDel="000006F6">
          <w:rPr>
            <w:color w:val="000000"/>
            <w:szCs w:val="20"/>
            <w:lang w:val="en-US"/>
          </w:rPr>
          <w:delText>Identify where this information can be found within the supporting documentation provided</w:delText>
        </w:r>
        <w:r w:rsidDel="000006F6">
          <w:rPr>
            <w:color w:val="000000"/>
            <w:szCs w:val="20"/>
            <w:lang w:val="en-US"/>
          </w:rPr>
          <w:delText>.</w:delText>
        </w:r>
      </w:del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E0996" w:rsidDel="000006F6" w14:paraId="6CAA0D6B" w14:textId="0BC36440" w:rsidTr="0082279D">
        <w:trPr>
          <w:del w:id="574" w:author="Ting Li" w:date="2022-05-18T13:00:00Z"/>
        </w:trPr>
        <w:tc>
          <w:tcPr>
            <w:tcW w:w="6912" w:type="dxa"/>
            <w:shd w:val="clear" w:color="auto" w:fill="DBE5F1" w:themeFill="accent1" w:themeFillTint="33"/>
          </w:tcPr>
          <w:p w14:paraId="54E9F3F0" w14:textId="339E392C" w:rsidR="00DE0996" w:rsidRPr="00F44703" w:rsidDel="000006F6" w:rsidRDefault="00DE0996" w:rsidP="0082279D">
            <w:pPr>
              <w:pStyle w:val="Bluetext"/>
              <w:rPr>
                <w:del w:id="575" w:author="Ting Li" w:date="2022-05-18T13:00:00Z"/>
                <w:b/>
                <w:color w:val="auto"/>
                <w:szCs w:val="20"/>
              </w:rPr>
            </w:pPr>
            <w:del w:id="576" w:author="Ting Li" w:date="2022-05-18T13:00:00Z">
              <w:r w:rsidRPr="00F44703" w:rsidDel="000006F6">
                <w:rPr>
                  <w:b/>
                  <w:color w:val="auto"/>
                  <w:szCs w:val="20"/>
                </w:rPr>
                <w:delText xml:space="preserve">Supporting Documentation </w:delText>
              </w:r>
              <w:r w:rsidRPr="00F44703" w:rsidDel="000006F6">
                <w:rPr>
                  <w:b/>
                  <w:color w:val="auto"/>
                  <w:szCs w:val="20"/>
                </w:rPr>
                <w:br/>
              </w:r>
              <w:r w:rsidRPr="004716BA" w:rsidDel="000006F6">
                <w:rPr>
                  <w:color w:val="auto"/>
                  <w:szCs w:val="20"/>
                </w:rPr>
                <w:delText>(Name / title / description of document)</w:delText>
              </w:r>
            </w:del>
          </w:p>
        </w:tc>
        <w:tc>
          <w:tcPr>
            <w:tcW w:w="2331" w:type="dxa"/>
            <w:shd w:val="clear" w:color="auto" w:fill="DBE5F1" w:themeFill="accent1" w:themeFillTint="33"/>
          </w:tcPr>
          <w:p w14:paraId="2E401D20" w14:textId="7D10E237" w:rsidR="00DE0996" w:rsidRPr="00F44703" w:rsidDel="000006F6" w:rsidRDefault="00DE0996" w:rsidP="0082279D">
            <w:pPr>
              <w:pStyle w:val="Bluetext"/>
              <w:jc w:val="center"/>
              <w:rPr>
                <w:del w:id="577" w:author="Ting Li" w:date="2022-05-18T13:00:00Z"/>
                <w:b/>
                <w:color w:val="auto"/>
                <w:szCs w:val="20"/>
              </w:rPr>
            </w:pPr>
            <w:del w:id="578" w:author="Ting Li" w:date="2022-05-18T13:00:00Z">
              <w:r w:rsidRPr="00F44703" w:rsidDel="000006F6">
                <w:rPr>
                  <w:b/>
                  <w:color w:val="auto"/>
                  <w:szCs w:val="20"/>
                </w:rPr>
                <w:delText>Reference</w:delText>
              </w:r>
              <w:r w:rsidRPr="00F44703" w:rsidDel="000006F6">
                <w:rPr>
                  <w:b/>
                  <w:color w:val="auto"/>
                  <w:szCs w:val="20"/>
                </w:rPr>
                <w:br/>
              </w:r>
              <w:r w:rsidRPr="004716BA" w:rsidDel="000006F6">
                <w:rPr>
                  <w:color w:val="auto"/>
                  <w:szCs w:val="20"/>
                </w:rPr>
                <w:delText>(Page no. or section)</w:delText>
              </w:r>
            </w:del>
          </w:p>
        </w:tc>
      </w:tr>
      <w:tr w:rsidR="00DE0996" w:rsidDel="000006F6" w14:paraId="1B6ED261" w14:textId="1D393075" w:rsidTr="0082279D">
        <w:trPr>
          <w:del w:id="579" w:author="Ting Li" w:date="2022-05-18T13:00:00Z"/>
        </w:trPr>
        <w:tc>
          <w:tcPr>
            <w:tcW w:w="6912" w:type="dxa"/>
          </w:tcPr>
          <w:p w14:paraId="52D1B5EF" w14:textId="5AA9152C" w:rsidR="00DE0996" w:rsidDel="000006F6" w:rsidRDefault="00DE0996" w:rsidP="0082279D">
            <w:pPr>
              <w:pStyle w:val="Bluetext"/>
              <w:rPr>
                <w:del w:id="580" w:author="Ting Li" w:date="2022-05-18T13:00:00Z"/>
                <w:szCs w:val="20"/>
              </w:rPr>
            </w:pPr>
            <w:del w:id="581" w:author="Ting Li" w:date="2022-05-18T13:00:00Z">
              <w:r w:rsidRPr="001A76C9" w:rsidDel="000006F6">
                <w:delText>[####]</w:delText>
              </w:r>
            </w:del>
          </w:p>
        </w:tc>
        <w:tc>
          <w:tcPr>
            <w:tcW w:w="2331" w:type="dxa"/>
          </w:tcPr>
          <w:p w14:paraId="523D7999" w14:textId="03D1A87B" w:rsidR="00DE0996" w:rsidDel="000006F6" w:rsidRDefault="00DE0996" w:rsidP="0082279D">
            <w:pPr>
              <w:pStyle w:val="Bluetext"/>
              <w:jc w:val="center"/>
              <w:rPr>
                <w:del w:id="582" w:author="Ting Li" w:date="2022-05-18T13:00:00Z"/>
                <w:szCs w:val="20"/>
              </w:rPr>
            </w:pPr>
            <w:del w:id="583" w:author="Ting Li" w:date="2022-05-18T13:00:00Z">
              <w:r w:rsidRPr="001A76C9" w:rsidDel="000006F6">
                <w:delText>[####]</w:delText>
              </w:r>
            </w:del>
          </w:p>
        </w:tc>
      </w:tr>
      <w:tr w:rsidR="00DE0996" w:rsidDel="000006F6" w14:paraId="05E71520" w14:textId="38AA0D1A" w:rsidTr="0082279D">
        <w:trPr>
          <w:del w:id="584" w:author="Ting Li" w:date="2022-05-18T13:00:00Z"/>
        </w:trPr>
        <w:tc>
          <w:tcPr>
            <w:tcW w:w="6912" w:type="dxa"/>
          </w:tcPr>
          <w:p w14:paraId="05898705" w14:textId="6C88AAE1" w:rsidR="00DE0996" w:rsidDel="000006F6" w:rsidRDefault="00DE0996" w:rsidP="0082279D">
            <w:pPr>
              <w:pStyle w:val="Bluetext"/>
              <w:rPr>
                <w:del w:id="585" w:author="Ting Li" w:date="2022-05-18T13:00:00Z"/>
                <w:szCs w:val="20"/>
              </w:rPr>
            </w:pPr>
            <w:del w:id="586" w:author="Ting Li" w:date="2022-05-18T13:00:00Z">
              <w:r w:rsidRPr="001A76C9" w:rsidDel="000006F6">
                <w:delText>[####]</w:delText>
              </w:r>
            </w:del>
          </w:p>
        </w:tc>
        <w:tc>
          <w:tcPr>
            <w:tcW w:w="2331" w:type="dxa"/>
          </w:tcPr>
          <w:p w14:paraId="080D6BA4" w14:textId="5A5CE42A" w:rsidR="00DE0996" w:rsidDel="000006F6" w:rsidRDefault="00DE0996" w:rsidP="0082279D">
            <w:pPr>
              <w:pStyle w:val="Bluetext"/>
              <w:jc w:val="center"/>
              <w:rPr>
                <w:del w:id="587" w:author="Ting Li" w:date="2022-05-18T13:00:00Z"/>
                <w:szCs w:val="20"/>
              </w:rPr>
            </w:pPr>
            <w:del w:id="588" w:author="Ting Li" w:date="2022-05-18T13:00:00Z">
              <w:r w:rsidRPr="001A76C9" w:rsidDel="000006F6">
                <w:delText>[####]</w:delText>
              </w:r>
            </w:del>
          </w:p>
        </w:tc>
      </w:tr>
    </w:tbl>
    <w:p w14:paraId="6DDD4A9F" w14:textId="2A480750" w:rsidR="006E5B47" w:rsidDel="000006F6" w:rsidRDefault="006E5B47">
      <w:pPr>
        <w:spacing w:before="0" w:after="0" w:line="240" w:lineRule="auto"/>
        <w:rPr>
          <w:del w:id="589" w:author="Ting Li" w:date="2022-05-18T13:00:00Z"/>
          <w:szCs w:val="20"/>
        </w:rPr>
        <w:sectPr w:rsidR="006E5B47" w:rsidDel="000006F6" w:rsidSect="009173CC">
          <w:headerReference w:type="default" r:id="rId15"/>
          <w:footerReference w:type="default" r:id="rId16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6FA9F2E9" w14:textId="7117C95E" w:rsidR="00516B5A" w:rsidRDefault="00516B5A">
      <w:pPr>
        <w:pStyle w:val="Criterionsubheading"/>
        <w:numPr>
          <w:ilvl w:val="0"/>
          <w:numId w:val="0"/>
        </w:numPr>
        <w:pPrChange w:id="590" w:author="Bhumika Mistry" w:date="2022-02-01T16:04:00Z">
          <w:pPr>
            <w:pStyle w:val="Criterionsubheading"/>
          </w:pPr>
        </w:pPrChange>
      </w:pPr>
      <w:r>
        <w:t>3.</w:t>
      </w:r>
      <w:ins w:id="591" w:author="Bhumika Mistry" w:date="2022-02-01T15:45:00Z">
        <w:r w:rsidR="00875D94">
          <w:t>3</w:t>
        </w:r>
      </w:ins>
      <w:del w:id="592" w:author="Bhumika Mistry" w:date="2022-02-01T15:45:00Z">
        <w:r w:rsidR="00DF78C3" w:rsidDel="00875D94">
          <w:delText>2</w:delText>
        </w:r>
      </w:del>
      <w:r>
        <w:t xml:space="preserve"> earthquake resilience</w:t>
      </w:r>
    </w:p>
    <w:p w14:paraId="326D4D38" w14:textId="5A7D47A6" w:rsidR="00130AEB" w:rsidRPr="00A03B80" w:rsidRDefault="001F7BE7" w:rsidP="00C07542">
      <w:pPr>
        <w:keepNext/>
      </w:pPr>
      <w:r>
        <w:t>O</w:t>
      </w:r>
      <w:r w:rsidR="00130AEB">
        <w:t xml:space="preserve">ne </w:t>
      </w:r>
      <w:ins w:id="593" w:author="Bhumika Mistry" w:date="2022-02-01T15:46:00Z">
        <w:r w:rsidR="00721D9A">
          <w:t xml:space="preserve">(1) </w:t>
        </w:r>
      </w:ins>
      <w:del w:id="594" w:author="Bhumika Mistry" w:date="2022-02-01T15:46:00Z">
        <w:r w:rsidR="00130AEB" w:rsidDel="00721D9A">
          <w:delText xml:space="preserve">additional </w:delText>
        </w:r>
      </w:del>
      <w:r w:rsidR="00130AEB">
        <w:t>point is available to projects that implement strategies to mitigate the impact of earthquake and seismic movement over the life of a building.</w:t>
      </w:r>
      <w:r w:rsidR="00D04A1C">
        <w:t xml:space="preserve"> The </w:t>
      </w:r>
      <w:r>
        <w:t>criteria are listed as below: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005"/>
        <w:gridCol w:w="1511"/>
        <w:gridCol w:w="1511"/>
      </w:tblGrid>
      <w:tr w:rsidR="001F7BE7" w14:paraId="4901E1C6" w14:textId="77777777" w:rsidTr="00A03B80">
        <w:tc>
          <w:tcPr>
            <w:tcW w:w="3326" w:type="pct"/>
            <w:vAlign w:val="center"/>
          </w:tcPr>
          <w:p w14:paraId="29C9D6F5" w14:textId="3B0B9A41" w:rsidR="001F7BE7" w:rsidRPr="00A03B80" w:rsidRDefault="000C0DDD" w:rsidP="00CE2547">
            <w:pPr>
              <w:keepNext/>
              <w:rPr>
                <w:b/>
                <w:lang w:eastAsia="en-AU"/>
              </w:rPr>
            </w:pPr>
            <w:ins w:id="595" w:author="Bhumika Mistry" w:date="2022-02-17T08:50:00Z">
              <w:r>
                <w:rPr>
                  <w:b/>
                  <w:u w:val="single"/>
                  <w:lang w:eastAsia="en-AU"/>
                </w:rPr>
                <w:t xml:space="preserve">3.3.1 </w:t>
              </w:r>
            </w:ins>
            <w:r w:rsidR="001F7BE7" w:rsidRPr="00A03B80">
              <w:rPr>
                <w:b/>
                <w:u w:val="single"/>
                <w:lang w:eastAsia="en-AU"/>
              </w:rPr>
              <w:t xml:space="preserve">Low Damage Design (LDD) </w:t>
            </w:r>
            <w:r w:rsidR="007F0C53">
              <w:rPr>
                <w:b/>
                <w:u w:val="single"/>
                <w:lang w:eastAsia="en-AU"/>
              </w:rPr>
              <w:t>A</w:t>
            </w:r>
            <w:r w:rsidR="001F7BE7" w:rsidRPr="00A03B80">
              <w:rPr>
                <w:b/>
                <w:u w:val="single"/>
                <w:lang w:eastAsia="en-AU"/>
              </w:rPr>
              <w:t>nalysis</w:t>
            </w:r>
          </w:p>
          <w:p w14:paraId="44958DB2" w14:textId="1100782B" w:rsidR="001F7BE7" w:rsidRPr="00061E0F" w:rsidRDefault="001F7BE7" w:rsidP="00CE2547">
            <w:pPr>
              <w:keepNext/>
              <w:rPr>
                <w:i/>
              </w:rPr>
            </w:pPr>
            <w:r w:rsidRPr="00A03B80">
              <w:rPr>
                <w:lang w:eastAsia="en-AU"/>
              </w:rPr>
              <w:t xml:space="preserve">A Low Damage Design analysis </w:t>
            </w:r>
            <w:r>
              <w:rPr>
                <w:lang w:eastAsia="en-AU"/>
              </w:rPr>
              <w:t>has been</w:t>
            </w:r>
            <w:r w:rsidRPr="00A03B80">
              <w:rPr>
                <w:lang w:eastAsia="en-AU"/>
              </w:rPr>
              <w:t xml:space="preserve"> undertaken by a suitably qualified professional, using an accepted industry guideline or standard</w:t>
            </w:r>
            <w:r>
              <w:rPr>
                <w:lang w:eastAsia="en-AU"/>
              </w:rPr>
              <w:t>.</w:t>
            </w:r>
          </w:p>
        </w:tc>
        <w:tc>
          <w:tcPr>
            <w:tcW w:w="837" w:type="pct"/>
          </w:tcPr>
          <w:p w14:paraId="070E999B" w14:textId="77777777" w:rsidR="001F7BE7" w:rsidRDefault="001F7BE7" w:rsidP="00CE2547">
            <w:pPr>
              <w:keepNext/>
              <w:jc w:val="center"/>
            </w:pPr>
          </w:p>
        </w:tc>
        <w:tc>
          <w:tcPr>
            <w:tcW w:w="837" w:type="pct"/>
            <w:vAlign w:val="center"/>
          </w:tcPr>
          <w:p w14:paraId="3869AC40" w14:textId="1B9A3C78" w:rsidR="001F7BE7" w:rsidRDefault="002A288B" w:rsidP="00CE2547">
            <w:pPr>
              <w:keepNext/>
              <w:jc w:val="center"/>
            </w:pPr>
            <w:sdt>
              <w:sdtPr>
                <w:id w:val="187410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F7BE7" w14:paraId="752ADD98" w14:textId="77777777" w:rsidTr="00A03B80">
        <w:tc>
          <w:tcPr>
            <w:tcW w:w="3326" w:type="pct"/>
            <w:vAlign w:val="center"/>
          </w:tcPr>
          <w:p w14:paraId="59E7E6D2" w14:textId="4B58ED3F" w:rsidR="001F7BE7" w:rsidRPr="00A03B80" w:rsidRDefault="000C0DDD" w:rsidP="00D04A1C">
            <w:pPr>
              <w:keepNext/>
              <w:rPr>
                <w:b/>
                <w:i/>
              </w:rPr>
            </w:pPr>
            <w:ins w:id="596" w:author="Bhumika Mistry" w:date="2022-02-17T08:50:00Z">
              <w:r>
                <w:rPr>
                  <w:b/>
                  <w:u w:val="single"/>
                </w:rPr>
                <w:t xml:space="preserve">3.3.2 </w:t>
              </w:r>
            </w:ins>
            <w:r w:rsidR="001F7BE7" w:rsidRPr="00A03B80">
              <w:rPr>
                <w:b/>
                <w:u w:val="single"/>
              </w:rPr>
              <w:t>Summary Evaluation</w:t>
            </w:r>
          </w:p>
          <w:p w14:paraId="6B392B06" w14:textId="0F4CAD49" w:rsidR="001F7BE7" w:rsidRPr="00130AEB" w:rsidRDefault="001F7BE7" w:rsidP="00D04A1C">
            <w:pPr>
              <w:keepNext/>
              <w:rPr>
                <w:u w:val="single"/>
                <w:lang w:eastAsia="en-AU"/>
              </w:rPr>
            </w:pPr>
            <w:r>
              <w:rPr>
                <w:szCs w:val="20"/>
                <w:lang w:val="en-US"/>
              </w:rPr>
              <w:t xml:space="preserve">The </w:t>
            </w:r>
            <w:r w:rsidRPr="00CF0EE2">
              <w:rPr>
                <w:szCs w:val="20"/>
                <w:lang w:val="en-US"/>
              </w:rPr>
              <w:t xml:space="preserve">project’s seismic performance </w:t>
            </w:r>
            <w:r>
              <w:rPr>
                <w:szCs w:val="20"/>
                <w:lang w:val="en-US"/>
              </w:rPr>
              <w:t xml:space="preserve">has been evaluated </w:t>
            </w:r>
            <w:r w:rsidRPr="00CF0EE2">
              <w:rPr>
                <w:szCs w:val="20"/>
                <w:lang w:val="en-US"/>
              </w:rPr>
              <w:t>against “standard practice”</w:t>
            </w:r>
            <w:r>
              <w:rPr>
                <w:szCs w:val="20"/>
                <w:lang w:val="en-US"/>
              </w:rPr>
              <w:t xml:space="preserve"> and a </w:t>
            </w:r>
            <w:r w:rsidRPr="00CF0EE2">
              <w:rPr>
                <w:szCs w:val="20"/>
                <w:lang w:val="en-US"/>
              </w:rPr>
              <w:t>summar</w:t>
            </w:r>
            <w:r>
              <w:rPr>
                <w:szCs w:val="20"/>
                <w:lang w:val="en-US"/>
              </w:rPr>
              <w:t>y prepared demonstrating</w:t>
            </w:r>
            <w:r w:rsidRPr="00CF0EE2">
              <w:rPr>
                <w:szCs w:val="20"/>
                <w:lang w:val="en-US"/>
              </w:rPr>
              <w:t xml:space="preserve"> how the project </w:t>
            </w:r>
            <w:r>
              <w:rPr>
                <w:szCs w:val="20"/>
                <w:lang w:val="en-US"/>
              </w:rPr>
              <w:t>achieves</w:t>
            </w:r>
            <w:r w:rsidRPr="00CF0EE2">
              <w:rPr>
                <w:szCs w:val="20"/>
                <w:lang w:val="en-US"/>
              </w:rPr>
              <w:t xml:space="preserve"> best practice</w:t>
            </w:r>
            <w:r>
              <w:rPr>
                <w:szCs w:val="20"/>
                <w:lang w:val="en-US"/>
              </w:rPr>
              <w:t>.</w:t>
            </w:r>
          </w:p>
        </w:tc>
        <w:tc>
          <w:tcPr>
            <w:tcW w:w="837" w:type="pct"/>
          </w:tcPr>
          <w:p w14:paraId="46930674" w14:textId="77777777" w:rsidR="001F7BE7" w:rsidRDefault="001F7BE7" w:rsidP="00CE2547">
            <w:pPr>
              <w:keepNext/>
              <w:jc w:val="center"/>
            </w:pPr>
          </w:p>
        </w:tc>
        <w:tc>
          <w:tcPr>
            <w:tcW w:w="837" w:type="pct"/>
            <w:vAlign w:val="center"/>
          </w:tcPr>
          <w:p w14:paraId="0B346C49" w14:textId="56278E82" w:rsidR="001F7BE7" w:rsidRDefault="002A288B" w:rsidP="00CE2547">
            <w:pPr>
              <w:keepNext/>
              <w:jc w:val="center"/>
            </w:pPr>
            <w:sdt>
              <w:sdtPr>
                <w:id w:val="127505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F7BE7" w14:paraId="252B8B4C" w14:textId="77777777" w:rsidTr="00A03B80">
        <w:tc>
          <w:tcPr>
            <w:tcW w:w="3326" w:type="pct"/>
            <w:vAlign w:val="center"/>
          </w:tcPr>
          <w:p w14:paraId="64E90E2F" w14:textId="2634B591" w:rsidR="001F7BE7" w:rsidRPr="003A2BE3" w:rsidRDefault="001F7BE7" w:rsidP="00CF0EE2">
            <w:r>
              <w:t>The Low Damage Design analysis and Summary Evaluation were developed by a suitably qualified professional as detailed in the Compliance Requirements and their CV is attached.</w:t>
            </w:r>
          </w:p>
        </w:tc>
        <w:tc>
          <w:tcPr>
            <w:tcW w:w="837" w:type="pct"/>
          </w:tcPr>
          <w:p w14:paraId="5EF34931" w14:textId="77777777" w:rsidR="001F7BE7" w:rsidRDefault="001F7BE7" w:rsidP="00CF0EE2">
            <w:pPr>
              <w:jc w:val="center"/>
            </w:pPr>
          </w:p>
        </w:tc>
        <w:tc>
          <w:tcPr>
            <w:tcW w:w="837" w:type="pct"/>
            <w:vAlign w:val="center"/>
          </w:tcPr>
          <w:p w14:paraId="5BD212E4" w14:textId="116B5D9F" w:rsidR="001F7BE7" w:rsidRPr="003A2BE3" w:rsidRDefault="002A288B" w:rsidP="00CF0EE2">
            <w:pPr>
              <w:jc w:val="center"/>
            </w:pPr>
            <w:sdt>
              <w:sdtPr>
                <w:id w:val="1169748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BE7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5D0089CB" w14:textId="7712C28B" w:rsidR="00971B13" w:rsidRDefault="00971B13" w:rsidP="00D04A1C">
      <w:pPr>
        <w:pStyle w:val="Bluetext"/>
        <w:spacing w:before="240" w:after="240"/>
        <w:rPr>
          <w:lang w:eastAsia="en-AU"/>
        </w:rPr>
      </w:pPr>
      <w:r>
        <w:rPr>
          <w:b/>
          <w:color w:val="auto"/>
          <w:szCs w:val="20"/>
        </w:rPr>
        <w:lastRenderedPageBreak/>
        <w:t>Recognised Standards</w:t>
      </w:r>
    </w:p>
    <w:p w14:paraId="43E754B7" w14:textId="503F1FF3" w:rsidR="00D04A1C" w:rsidRDefault="00D04A1C" w:rsidP="00D04A1C">
      <w:pPr>
        <w:keepNext/>
        <w:rPr>
          <w:rFonts w:eastAsiaTheme="minorEastAsia"/>
          <w:lang w:eastAsia="en-AU"/>
        </w:rPr>
      </w:pPr>
      <w:r>
        <w:rPr>
          <w:rFonts w:eastAsiaTheme="minorEastAsia"/>
          <w:lang w:eastAsia="en-AU"/>
        </w:rPr>
        <w:t>The LDD analysis has been developed in line with the recognised standard</w:t>
      </w:r>
      <w:r w:rsidR="00971B13">
        <w:rPr>
          <w:rFonts w:eastAsiaTheme="minorEastAsia"/>
          <w:lang w:eastAsia="en-AU"/>
        </w:rPr>
        <w:t>(</w:t>
      </w:r>
      <w:r>
        <w:rPr>
          <w:rFonts w:eastAsiaTheme="minorEastAsia"/>
          <w:lang w:eastAsia="en-AU"/>
        </w:rPr>
        <w:t>s</w:t>
      </w:r>
      <w:r w:rsidR="00971B13">
        <w:rPr>
          <w:rFonts w:eastAsiaTheme="minorEastAsia"/>
          <w:lang w:eastAsia="en-AU"/>
        </w:rPr>
        <w:t>)</w:t>
      </w:r>
      <w:r>
        <w:rPr>
          <w:rFonts w:eastAsiaTheme="minorEastAsia"/>
          <w:lang w:eastAsia="en-AU"/>
        </w:rPr>
        <w:t xml:space="preserve"> </w:t>
      </w:r>
      <w:r w:rsidRPr="00292095">
        <w:rPr>
          <w:rFonts w:eastAsiaTheme="minorEastAsia"/>
          <w:lang w:eastAsia="en-AU"/>
        </w:rPr>
        <w:t>below</w:t>
      </w:r>
      <w:r w:rsidR="00971B13">
        <w:rPr>
          <w:rFonts w:eastAsiaTheme="minorEastAsia"/>
          <w:lang w:eastAsia="en-AU"/>
        </w:rPr>
        <w:t>: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971B13" w14:paraId="59DA536E" w14:textId="77777777" w:rsidTr="00DA6BC2">
        <w:tc>
          <w:tcPr>
            <w:tcW w:w="9027" w:type="dxa"/>
          </w:tcPr>
          <w:p w14:paraId="20AE4D5B" w14:textId="512824A8" w:rsidR="00971B13" w:rsidRDefault="00971B13" w:rsidP="00A03B8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</w:tr>
      <w:tr w:rsidR="00971B13" w14:paraId="767F752E" w14:textId="77777777" w:rsidTr="00DA6BC2">
        <w:tc>
          <w:tcPr>
            <w:tcW w:w="9027" w:type="dxa"/>
          </w:tcPr>
          <w:p w14:paraId="53F4EEF1" w14:textId="51DB492B" w:rsidR="00971B13" w:rsidRPr="001A76C9" w:rsidRDefault="00971B13" w:rsidP="00971B13">
            <w:pPr>
              <w:pStyle w:val="Bluetext"/>
            </w:pPr>
            <w:r w:rsidRPr="001A76C9">
              <w:t>[####]</w:t>
            </w:r>
          </w:p>
        </w:tc>
      </w:tr>
    </w:tbl>
    <w:p w14:paraId="2926BB36" w14:textId="0F3A4DA9" w:rsidR="000C7E14" w:rsidRPr="00F44703" w:rsidRDefault="000C7E14" w:rsidP="000C7E14">
      <w:pPr>
        <w:pStyle w:val="Bluetext"/>
        <w:spacing w:before="240" w:after="240"/>
        <w:rPr>
          <w:color w:val="000000"/>
          <w:szCs w:val="20"/>
          <w:lang w:val="en-US"/>
        </w:rPr>
      </w:pP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C7E14" w14:paraId="55659157" w14:textId="77777777" w:rsidTr="00CE2547">
        <w:tc>
          <w:tcPr>
            <w:tcW w:w="6912" w:type="dxa"/>
            <w:shd w:val="clear" w:color="auto" w:fill="DBE5F1" w:themeFill="accent1" w:themeFillTint="33"/>
          </w:tcPr>
          <w:p w14:paraId="4DE8D464" w14:textId="77777777" w:rsidR="000C7E14" w:rsidRPr="00F44703" w:rsidRDefault="000C7E14" w:rsidP="00CE2547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828EEFE" w14:textId="77777777" w:rsidR="000C7E14" w:rsidRPr="00F44703" w:rsidRDefault="000C7E14" w:rsidP="00CE2547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C7E14" w14:paraId="3EFF9962" w14:textId="77777777" w:rsidTr="00CE2547">
        <w:tc>
          <w:tcPr>
            <w:tcW w:w="6912" w:type="dxa"/>
          </w:tcPr>
          <w:p w14:paraId="3485953E" w14:textId="77777777" w:rsidR="000C7E14" w:rsidRDefault="000C7E14" w:rsidP="00CE2547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3BB2ED0" w14:textId="77777777" w:rsidR="000C7E14" w:rsidRDefault="000C7E14" w:rsidP="00CE254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C7E14" w14:paraId="4C2320A1" w14:textId="77777777" w:rsidTr="00CE2547">
        <w:tc>
          <w:tcPr>
            <w:tcW w:w="6912" w:type="dxa"/>
          </w:tcPr>
          <w:p w14:paraId="6EAC2ACD" w14:textId="77777777" w:rsidR="000C7E14" w:rsidRDefault="000C7E14" w:rsidP="00CE2547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F2F162" w14:textId="77777777" w:rsidR="000C7E14" w:rsidRDefault="000C7E14" w:rsidP="00CE254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AA7AD22" w14:textId="53EDB6DD" w:rsidR="000C7E14" w:rsidDel="00581EFC" w:rsidRDefault="000C7E14" w:rsidP="000C7E14">
      <w:pPr>
        <w:spacing w:before="0" w:after="0" w:line="240" w:lineRule="auto"/>
        <w:rPr>
          <w:del w:id="597" w:author="Ting Li" w:date="2022-05-18T13:13:00Z"/>
          <w:szCs w:val="20"/>
        </w:rPr>
      </w:pPr>
      <w:r w:rsidRPr="008F7C1E" w:rsidDel="00DE0996">
        <w:rPr>
          <w:szCs w:val="20"/>
        </w:rPr>
        <w:t xml:space="preserve"> </w:t>
      </w:r>
    </w:p>
    <w:p w14:paraId="2E11113D" w14:textId="07654C42" w:rsidR="00516B5A" w:rsidDel="00581EFC" w:rsidRDefault="00516B5A">
      <w:pPr>
        <w:spacing w:before="0" w:after="0" w:line="240" w:lineRule="auto"/>
        <w:rPr>
          <w:del w:id="598" w:author="Ting Li" w:date="2022-05-18T13:13:00Z"/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7F25298" w14:textId="4925F45E" w:rsidR="00971B13" w:rsidRDefault="00971B13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del w:id="599" w:author="Ting Li" w:date="2022-05-18T13:14:00Z">
        <w:r w:rsidDel="00581EFC">
          <w:br w:type="page"/>
        </w:r>
      </w:del>
    </w:p>
    <w:p w14:paraId="2A9D77B4" w14:textId="21AF94F6" w:rsidR="00421C6B" w:rsidRDefault="00421C6B" w:rsidP="003F05DB">
      <w:pPr>
        <w:pStyle w:val="Heading2"/>
      </w:pPr>
      <w:r w:rsidRPr="001C55B2">
        <w:t>DISCUSSION</w:t>
      </w:r>
    </w:p>
    <w:p w14:paraId="760610A0" w14:textId="560B241C" w:rsidR="00421C6B" w:rsidRPr="00F21995" w:rsidRDefault="00421C6B" w:rsidP="00421C6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B074DB">
        <w:rPr>
          <w:rFonts w:cstheme="minorHAnsi"/>
          <w:color w:val="auto"/>
        </w:rPr>
        <w:t xml:space="preserve">Certified Assessor(s). </w:t>
      </w:r>
    </w:p>
    <w:p w14:paraId="61B8D1F8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A5BFD13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087D8D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C52DD1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2E0164D" w14:textId="77777777" w:rsidR="00622635" w:rsidRPr="00061E0F" w:rsidRDefault="00622635" w:rsidP="00061E0F"/>
    <w:p w14:paraId="3B91DD1C" w14:textId="77777777" w:rsidR="00421C6B" w:rsidRPr="001C55B2" w:rsidRDefault="00421C6B" w:rsidP="003F05DB">
      <w:pPr>
        <w:pStyle w:val="Heading2"/>
      </w:pPr>
      <w:r w:rsidRPr="001C55B2">
        <w:t>DECLARATION</w:t>
      </w:r>
    </w:p>
    <w:p w14:paraId="65DC589B" w14:textId="77777777" w:rsidR="00421C6B" w:rsidRDefault="00421C6B" w:rsidP="00421C6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1401F8E" w14:textId="77777777" w:rsidR="00421C6B" w:rsidRDefault="00421C6B" w:rsidP="00421C6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4075DFC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D25D605" w14:textId="77777777" w:rsidR="00320262" w:rsidRDefault="00320262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9AD4664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724CDD" w14:textId="77777777" w:rsidR="00421C6B" w:rsidRPr="008B4275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6FB684B" w14:textId="77777777" w:rsidR="00421C6B" w:rsidRDefault="00421C6B" w:rsidP="00421C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5DCCCF4" w14:textId="77777777" w:rsidR="00421C6B" w:rsidRDefault="00421C6B" w:rsidP="00421C6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42AF7FF6" w14:textId="77777777" w:rsidR="00D144BE" w:rsidRDefault="00D144BE" w:rsidP="005C2F1A"/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9" w:author="Bhumika Mistry" w:date="2022-02-01T15:32:00Z" w:initials="BM">
    <w:p w14:paraId="663D9ED5" w14:textId="5710746C" w:rsidR="00347915" w:rsidRDefault="00347915">
      <w:pPr>
        <w:pStyle w:val="CommentText"/>
      </w:pPr>
      <w:r>
        <w:rPr>
          <w:rStyle w:val="CommentReference"/>
        </w:rPr>
        <w:annotationRef/>
      </w:r>
      <w:r>
        <w:t>Change this. This is related to the old credit</w:t>
      </w:r>
      <w:r w:rsidR="00A6146A">
        <w:t>.</w:t>
      </w:r>
    </w:p>
  </w:comment>
  <w:comment w:id="60" w:author="Bhumika Mistry" w:date="2022-02-09T11:17:00Z" w:initials="BM">
    <w:p w14:paraId="38C38450" w14:textId="77777777" w:rsidR="00F34CA3" w:rsidRDefault="0053631B">
      <w:pPr>
        <w:pStyle w:val="CommentText"/>
      </w:pPr>
      <w:r>
        <w:rPr>
          <w:rStyle w:val="CommentReference"/>
        </w:rPr>
        <w:annotationRef/>
      </w:r>
      <w:r w:rsidR="00CC1CA5">
        <w:t>A project specific</w:t>
      </w:r>
      <w:r w:rsidR="00DE336B">
        <w:t xml:space="preserve"> Climate Change Risk Assessment has been developed in accordance with a recognised standard</w:t>
      </w:r>
      <w:r w:rsidR="00F34CA3">
        <w:t>; and</w:t>
      </w:r>
    </w:p>
    <w:p w14:paraId="46B7AA07" w14:textId="77777777" w:rsidR="00F34CA3" w:rsidRDefault="00F34CA3">
      <w:pPr>
        <w:pStyle w:val="CommentText"/>
      </w:pPr>
    </w:p>
    <w:p w14:paraId="5BCEB821" w14:textId="1EEF0FA3" w:rsidR="00F34CA3" w:rsidRDefault="00F34CA3">
      <w:pPr>
        <w:pStyle w:val="CommentText"/>
      </w:pPr>
      <w:r>
        <w:t xml:space="preserve">A Climate Adaptation plan has been developed, including solutions </w:t>
      </w:r>
      <w:r w:rsidR="0021244B">
        <w:t>for the building design and construction that specifically address</w:t>
      </w:r>
      <w:r w:rsidR="0021794D">
        <w:t xml:space="preserve"> key risks identified in the Climate Change Risk Assessment. </w:t>
      </w:r>
    </w:p>
  </w:comment>
  <w:comment w:id="84" w:author="Bhumika Mistry" w:date="2022-02-01T15:38:00Z" w:initials="BM">
    <w:p w14:paraId="7E6DF128" w14:textId="559B9FD4" w:rsidR="001549B6" w:rsidRDefault="001549B6">
      <w:pPr>
        <w:pStyle w:val="CommentText"/>
      </w:pPr>
      <w:r>
        <w:rPr>
          <w:rStyle w:val="CommentReference"/>
        </w:rPr>
        <w:annotationRef/>
      </w:r>
      <w:r>
        <w:t>Double check</w:t>
      </w:r>
    </w:p>
  </w:comment>
  <w:comment w:id="92" w:author="Bhumika Mistry" w:date="2022-02-01T15:42:00Z" w:initials="BM">
    <w:p w14:paraId="26BE33A7" w14:textId="0CB48AD2" w:rsidR="00575DF7" w:rsidRDefault="00575DF7">
      <w:pPr>
        <w:pStyle w:val="CommentText"/>
      </w:pPr>
      <w:r>
        <w:rPr>
          <w:rStyle w:val="CommentReference"/>
        </w:rPr>
        <w:annotationRef/>
      </w:r>
      <w:r>
        <w:t>Should I instead say “A Climate change pre-screening checklist has been complete and signed off by a member of the project team an</w:t>
      </w:r>
      <w:r w:rsidR="00467C90">
        <w:t>d shared with key stakeholders meeting the Compliance Requirements under 3.1</w:t>
      </w:r>
    </w:p>
  </w:comment>
  <w:comment w:id="93" w:author="Ting Li" w:date="2022-02-03T14:56:00Z" w:initials="TL">
    <w:p w14:paraId="5DBAF1BD" w14:textId="575E4F9A" w:rsidR="13ECA5D7" w:rsidRDefault="13ECA5D7">
      <w:pPr>
        <w:pStyle w:val="CommentText"/>
      </w:pPr>
      <w:r>
        <w:t>Yes that's right</w:t>
      </w:r>
      <w:r>
        <w:rPr>
          <w:rStyle w:val="CommentReference"/>
        </w:rPr>
        <w:annotationRef/>
      </w:r>
    </w:p>
  </w:comment>
  <w:comment w:id="161" w:author="Bhumika Mistry" w:date="2022-02-09T12:48:00Z" w:initials="BM">
    <w:p w14:paraId="358AA33A" w14:textId="0FD86D2E" w:rsidR="00B80D1F" w:rsidRDefault="00B80D1F">
      <w:pPr>
        <w:pStyle w:val="CommentText"/>
      </w:pPr>
      <w:r>
        <w:rPr>
          <w:rStyle w:val="CommentReference"/>
        </w:rPr>
        <w:annotationRef/>
      </w:r>
      <w:r>
        <w:t xml:space="preserve">Bhumi to continue from here.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3D9ED5" w15:done="0"/>
  <w15:commentEx w15:paraId="5BCEB821" w15:done="0"/>
  <w15:commentEx w15:paraId="7E6DF128" w15:done="1"/>
  <w15:commentEx w15:paraId="26BE33A7" w15:done="1"/>
  <w15:commentEx w15:paraId="5DBAF1BD" w15:paraIdParent="26BE33A7" w15:done="1"/>
  <w15:commentEx w15:paraId="358AA33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3D129" w16cex:dateUtc="2022-02-01T02:32:00Z"/>
  <w16cex:commentExtensible w16cex:durableId="25AE214A" w16cex:dateUtc="2022-02-08T22:17:00Z"/>
  <w16cex:commentExtensible w16cex:durableId="25A3D262" w16cex:dateUtc="2022-02-01T02:38:00Z"/>
  <w16cex:commentExtensible w16cex:durableId="25A3D35D" w16cex:dateUtc="2022-02-01T02:42:00Z"/>
  <w16cex:commentExtensible w16cex:durableId="463A3CF3" w16cex:dateUtc="2022-02-03T01:56:00Z"/>
  <w16cex:commentExtensible w16cex:durableId="25AE3686" w16cex:dateUtc="2022-02-08T2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3D9ED5" w16cid:durableId="25A3D129"/>
  <w16cid:commentId w16cid:paraId="5BCEB821" w16cid:durableId="25AE214A"/>
  <w16cid:commentId w16cid:paraId="7E6DF128" w16cid:durableId="25A3D262"/>
  <w16cid:commentId w16cid:paraId="26BE33A7" w16cid:durableId="25A3D35D"/>
  <w16cid:commentId w16cid:paraId="5DBAF1BD" w16cid:durableId="463A3CF3"/>
  <w16cid:commentId w16cid:paraId="358AA33A" w16cid:durableId="25AE36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608A" w14:textId="77777777" w:rsidR="002A288B" w:rsidRDefault="002A288B" w:rsidP="0090676D">
      <w:pPr>
        <w:spacing w:before="0" w:after="0" w:line="240" w:lineRule="auto"/>
      </w:pPr>
      <w:r>
        <w:separator/>
      </w:r>
    </w:p>
  </w:endnote>
  <w:endnote w:type="continuationSeparator" w:id="0">
    <w:p w14:paraId="7582AA35" w14:textId="77777777" w:rsidR="002A288B" w:rsidRDefault="002A288B" w:rsidP="0090676D">
      <w:pPr>
        <w:spacing w:before="0" w:after="0" w:line="240" w:lineRule="auto"/>
      </w:pPr>
      <w:r>
        <w:continuationSeparator/>
      </w:r>
    </w:p>
  </w:endnote>
  <w:endnote w:type="continuationNotice" w:id="1">
    <w:p w14:paraId="1E82624A" w14:textId="77777777" w:rsidR="002A288B" w:rsidRDefault="002A288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D734" w14:textId="6A7C29F4" w:rsidR="0090676D" w:rsidRDefault="00EF5712">
    <w:pPr>
      <w:pStyle w:val="Footer"/>
    </w:pPr>
    <w:r>
      <w:rPr>
        <w:noProof/>
      </w:rPr>
      <w:drawing>
        <wp:inline distT="0" distB="0" distL="0" distR="0" wp14:anchorId="386265BC" wp14:editId="31E5ACF2">
          <wp:extent cx="1517720" cy="276225"/>
          <wp:effectExtent l="0" t="0" r="635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FCD2" w14:textId="77777777" w:rsidR="002A288B" w:rsidRDefault="002A288B" w:rsidP="0090676D">
      <w:pPr>
        <w:spacing w:before="0" w:after="0" w:line="240" w:lineRule="auto"/>
      </w:pPr>
      <w:r>
        <w:separator/>
      </w:r>
    </w:p>
  </w:footnote>
  <w:footnote w:type="continuationSeparator" w:id="0">
    <w:p w14:paraId="759F6568" w14:textId="77777777" w:rsidR="002A288B" w:rsidRDefault="002A288B" w:rsidP="0090676D">
      <w:pPr>
        <w:spacing w:before="0" w:after="0" w:line="240" w:lineRule="auto"/>
      </w:pPr>
      <w:r>
        <w:continuationSeparator/>
      </w:r>
    </w:p>
  </w:footnote>
  <w:footnote w:type="continuationNotice" w:id="1">
    <w:p w14:paraId="13369CA5" w14:textId="77777777" w:rsidR="002A288B" w:rsidRDefault="002A288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D4C5" w14:textId="3C07A0A8" w:rsidR="00A95C87" w:rsidRDefault="00A95C87" w:rsidP="00A95C8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F78C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C3A1D">
      <w:rPr>
        <w:sz w:val="16"/>
        <w:szCs w:val="16"/>
        <w:lang w:val="en-US"/>
      </w:rPr>
      <w:t>.</w:t>
    </w:r>
    <w:r w:rsidR="00885556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DF78C3">
      <w:rPr>
        <w:sz w:val="16"/>
        <w:szCs w:val="16"/>
        <w:lang w:val="en-US"/>
      </w:rPr>
      <w:t>NZ</w:t>
    </w:r>
    <w:r w:rsidR="00B074DB">
      <w:rPr>
        <w:sz w:val="16"/>
        <w:szCs w:val="16"/>
        <w:lang w:val="en-US"/>
      </w:rPr>
      <w:t>v1.</w:t>
    </w:r>
    <w:r w:rsidR="00885556">
      <w:rPr>
        <w:sz w:val="16"/>
        <w:szCs w:val="16"/>
        <w:lang w:val="en-US"/>
      </w:rPr>
      <w:t>1</w:t>
    </w:r>
  </w:p>
  <w:p w14:paraId="78AD4DBF" w14:textId="77777777" w:rsidR="0090676D" w:rsidRDefault="00906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60A5044"/>
    <w:multiLevelType w:val="hybridMultilevel"/>
    <w:tmpl w:val="FC968B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3A2966"/>
    <w:multiLevelType w:val="hybridMultilevel"/>
    <w:tmpl w:val="F22C3B6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3436D1"/>
    <w:multiLevelType w:val="hybridMultilevel"/>
    <w:tmpl w:val="6FFA41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9B4105"/>
    <w:multiLevelType w:val="hybridMultilevel"/>
    <w:tmpl w:val="3AC619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871422"/>
    <w:multiLevelType w:val="hybridMultilevel"/>
    <w:tmpl w:val="26EC76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BC44471"/>
    <w:multiLevelType w:val="hybridMultilevel"/>
    <w:tmpl w:val="B4D027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40805"/>
    <w:multiLevelType w:val="hybridMultilevel"/>
    <w:tmpl w:val="AB0EB68E"/>
    <w:lvl w:ilvl="0" w:tplc="FDBCD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09045">
    <w:abstractNumId w:val="10"/>
  </w:num>
  <w:num w:numId="2" w16cid:durableId="2099254537">
    <w:abstractNumId w:val="11"/>
  </w:num>
  <w:num w:numId="3" w16cid:durableId="1163199647">
    <w:abstractNumId w:val="12"/>
  </w:num>
  <w:num w:numId="4" w16cid:durableId="1811091424">
    <w:abstractNumId w:val="13"/>
  </w:num>
  <w:num w:numId="5" w16cid:durableId="2079788553">
    <w:abstractNumId w:val="14"/>
  </w:num>
  <w:num w:numId="6" w16cid:durableId="1418789377">
    <w:abstractNumId w:val="16"/>
  </w:num>
  <w:num w:numId="7" w16cid:durableId="1111244659">
    <w:abstractNumId w:val="26"/>
  </w:num>
  <w:num w:numId="8" w16cid:durableId="521096126">
    <w:abstractNumId w:val="24"/>
  </w:num>
  <w:num w:numId="9" w16cid:durableId="1046098689">
    <w:abstractNumId w:val="36"/>
  </w:num>
  <w:num w:numId="10" w16cid:durableId="1860661197">
    <w:abstractNumId w:val="33"/>
  </w:num>
  <w:num w:numId="11" w16cid:durableId="1734625142">
    <w:abstractNumId w:val="29"/>
  </w:num>
  <w:num w:numId="12" w16cid:durableId="688524977">
    <w:abstractNumId w:val="20"/>
  </w:num>
  <w:num w:numId="13" w16cid:durableId="1972006329">
    <w:abstractNumId w:val="18"/>
  </w:num>
  <w:num w:numId="14" w16cid:durableId="1056513842">
    <w:abstractNumId w:val="19"/>
  </w:num>
  <w:num w:numId="15" w16cid:durableId="112141916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1241441">
    <w:abstractNumId w:val="9"/>
  </w:num>
  <w:num w:numId="17" w16cid:durableId="436827090">
    <w:abstractNumId w:val="7"/>
  </w:num>
  <w:num w:numId="18" w16cid:durableId="169028062">
    <w:abstractNumId w:val="6"/>
  </w:num>
  <w:num w:numId="19" w16cid:durableId="839391745">
    <w:abstractNumId w:val="5"/>
  </w:num>
  <w:num w:numId="20" w16cid:durableId="1439526694">
    <w:abstractNumId w:val="4"/>
  </w:num>
  <w:num w:numId="21" w16cid:durableId="879973963">
    <w:abstractNumId w:val="8"/>
  </w:num>
  <w:num w:numId="22" w16cid:durableId="1977488339">
    <w:abstractNumId w:val="3"/>
  </w:num>
  <w:num w:numId="23" w16cid:durableId="1124422637">
    <w:abstractNumId w:val="2"/>
  </w:num>
  <w:num w:numId="24" w16cid:durableId="1864246170">
    <w:abstractNumId w:val="1"/>
  </w:num>
  <w:num w:numId="25" w16cid:durableId="247734857">
    <w:abstractNumId w:val="0"/>
  </w:num>
  <w:num w:numId="26" w16cid:durableId="1736277002">
    <w:abstractNumId w:val="38"/>
  </w:num>
  <w:num w:numId="27" w16cid:durableId="319114054">
    <w:abstractNumId w:val="27"/>
  </w:num>
  <w:num w:numId="28" w16cid:durableId="715007492">
    <w:abstractNumId w:val="21"/>
  </w:num>
  <w:num w:numId="29" w16cid:durableId="1709404948">
    <w:abstractNumId w:val="30"/>
  </w:num>
  <w:num w:numId="30" w16cid:durableId="192926637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85769753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13612653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00264688">
    <w:abstractNumId w:val="37"/>
  </w:num>
  <w:num w:numId="34" w16cid:durableId="597759721">
    <w:abstractNumId w:val="39"/>
  </w:num>
  <w:num w:numId="35" w16cid:durableId="569851520">
    <w:abstractNumId w:val="35"/>
  </w:num>
  <w:num w:numId="36" w16cid:durableId="1774743930">
    <w:abstractNumId w:val="17"/>
  </w:num>
  <w:num w:numId="37" w16cid:durableId="155346662">
    <w:abstractNumId w:val="28"/>
  </w:num>
  <w:num w:numId="38" w16cid:durableId="971442173">
    <w:abstractNumId w:val="23"/>
  </w:num>
  <w:num w:numId="39" w16cid:durableId="56704367">
    <w:abstractNumId w:val="39"/>
  </w:num>
  <w:num w:numId="40" w16cid:durableId="1006635990">
    <w:abstractNumId w:val="40"/>
  </w:num>
  <w:num w:numId="41" w16cid:durableId="659431792">
    <w:abstractNumId w:val="32"/>
  </w:num>
  <w:num w:numId="42" w16cid:durableId="1672639814">
    <w:abstractNumId w:val="25"/>
  </w:num>
  <w:num w:numId="43" w16cid:durableId="1672443966">
    <w:abstractNumId w:val="34"/>
  </w:num>
  <w:num w:numId="44" w16cid:durableId="771164393">
    <w:abstractNumId w:val="15"/>
  </w:num>
  <w:num w:numId="45" w16cid:durableId="1287736092">
    <w:abstractNumId w:val="31"/>
  </w:num>
  <w:num w:numId="46" w16cid:durableId="158468491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ng Li">
    <w15:presenceInfo w15:providerId="AD" w15:userId="S::ting.li@nzgbc.org.nz::462ae957-380f-4921-984b-82e067252d54"/>
  </w15:person>
  <w15:person w15:author="Bhumika Mistry">
    <w15:presenceInfo w15:providerId="AD" w15:userId="S::Bhumika.mistry@nzgbc.org.nz::4d33aa37-f547-41e5-8061-cc2e626b3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1MDIxNzc3NAWyzZV0lIJTi4sz8/NACsxqAS/VdRQsAAAA"/>
  </w:docVars>
  <w:rsids>
    <w:rsidRoot w:val="00FF4A3B"/>
    <w:rsid w:val="000006F6"/>
    <w:rsid w:val="00015B85"/>
    <w:rsid w:val="00017B56"/>
    <w:rsid w:val="00026127"/>
    <w:rsid w:val="0002622D"/>
    <w:rsid w:val="000347F5"/>
    <w:rsid w:val="0004009C"/>
    <w:rsid w:val="00041305"/>
    <w:rsid w:val="000414A1"/>
    <w:rsid w:val="0005105C"/>
    <w:rsid w:val="00061500"/>
    <w:rsid w:val="00061853"/>
    <w:rsid w:val="00061E0F"/>
    <w:rsid w:val="000710E8"/>
    <w:rsid w:val="00090F22"/>
    <w:rsid w:val="00091332"/>
    <w:rsid w:val="000C0C5F"/>
    <w:rsid w:val="000C0DDD"/>
    <w:rsid w:val="000C3E11"/>
    <w:rsid w:val="000C7E14"/>
    <w:rsid w:val="000D09A2"/>
    <w:rsid w:val="000D0CB2"/>
    <w:rsid w:val="00103440"/>
    <w:rsid w:val="001050CB"/>
    <w:rsid w:val="001143F1"/>
    <w:rsid w:val="00115A96"/>
    <w:rsid w:val="001234D1"/>
    <w:rsid w:val="00125FB8"/>
    <w:rsid w:val="00130AEB"/>
    <w:rsid w:val="00143A89"/>
    <w:rsid w:val="00145EF1"/>
    <w:rsid w:val="00146C39"/>
    <w:rsid w:val="001547B7"/>
    <w:rsid w:val="001549B6"/>
    <w:rsid w:val="00155FD6"/>
    <w:rsid w:val="001601BC"/>
    <w:rsid w:val="00166528"/>
    <w:rsid w:val="001729F0"/>
    <w:rsid w:val="00175873"/>
    <w:rsid w:val="00196182"/>
    <w:rsid w:val="001A5AC7"/>
    <w:rsid w:val="001A5B48"/>
    <w:rsid w:val="001A76C9"/>
    <w:rsid w:val="001C087A"/>
    <w:rsid w:val="001C2C75"/>
    <w:rsid w:val="001C3A1D"/>
    <w:rsid w:val="001C55B2"/>
    <w:rsid w:val="001D7C2B"/>
    <w:rsid w:val="001E3E19"/>
    <w:rsid w:val="001F1559"/>
    <w:rsid w:val="001F35EF"/>
    <w:rsid w:val="001F7BE7"/>
    <w:rsid w:val="0021244B"/>
    <w:rsid w:val="0021794D"/>
    <w:rsid w:val="00230CEF"/>
    <w:rsid w:val="00253282"/>
    <w:rsid w:val="0026389D"/>
    <w:rsid w:val="00291D61"/>
    <w:rsid w:val="00291EF4"/>
    <w:rsid w:val="002A288B"/>
    <w:rsid w:val="002B4496"/>
    <w:rsid w:val="002B492E"/>
    <w:rsid w:val="002C6DED"/>
    <w:rsid w:val="002D2B88"/>
    <w:rsid w:val="002E06E9"/>
    <w:rsid w:val="002E432D"/>
    <w:rsid w:val="002F741E"/>
    <w:rsid w:val="00313F06"/>
    <w:rsid w:val="0031647F"/>
    <w:rsid w:val="00320262"/>
    <w:rsid w:val="00323B10"/>
    <w:rsid w:val="003258E7"/>
    <w:rsid w:val="00334476"/>
    <w:rsid w:val="00343B85"/>
    <w:rsid w:val="0034655B"/>
    <w:rsid w:val="00347915"/>
    <w:rsid w:val="00356C0C"/>
    <w:rsid w:val="00365D19"/>
    <w:rsid w:val="00370BAD"/>
    <w:rsid w:val="00372131"/>
    <w:rsid w:val="0037714A"/>
    <w:rsid w:val="00377530"/>
    <w:rsid w:val="00385775"/>
    <w:rsid w:val="00386BF8"/>
    <w:rsid w:val="00387776"/>
    <w:rsid w:val="00394807"/>
    <w:rsid w:val="003B3285"/>
    <w:rsid w:val="003D4DD1"/>
    <w:rsid w:val="003D5E13"/>
    <w:rsid w:val="003F05DB"/>
    <w:rsid w:val="00415DAA"/>
    <w:rsid w:val="0041739E"/>
    <w:rsid w:val="00421258"/>
    <w:rsid w:val="00421C6B"/>
    <w:rsid w:val="004345FA"/>
    <w:rsid w:val="004415C4"/>
    <w:rsid w:val="00441FDE"/>
    <w:rsid w:val="004544CF"/>
    <w:rsid w:val="00467C90"/>
    <w:rsid w:val="00472E9B"/>
    <w:rsid w:val="00491FF8"/>
    <w:rsid w:val="00497F53"/>
    <w:rsid w:val="004B5C97"/>
    <w:rsid w:val="004C29B8"/>
    <w:rsid w:val="004D3A6F"/>
    <w:rsid w:val="004F2472"/>
    <w:rsid w:val="00505109"/>
    <w:rsid w:val="00516B5A"/>
    <w:rsid w:val="005205F4"/>
    <w:rsid w:val="00521185"/>
    <w:rsid w:val="00524AC1"/>
    <w:rsid w:val="0053631B"/>
    <w:rsid w:val="00543FCE"/>
    <w:rsid w:val="00573041"/>
    <w:rsid w:val="00573888"/>
    <w:rsid w:val="00575DF7"/>
    <w:rsid w:val="00577D2A"/>
    <w:rsid w:val="00581EFC"/>
    <w:rsid w:val="005959BE"/>
    <w:rsid w:val="005C2F1A"/>
    <w:rsid w:val="005C34D2"/>
    <w:rsid w:val="005C692B"/>
    <w:rsid w:val="005E12F9"/>
    <w:rsid w:val="005E267B"/>
    <w:rsid w:val="005E3FEB"/>
    <w:rsid w:val="005F0A53"/>
    <w:rsid w:val="006012B1"/>
    <w:rsid w:val="0060198A"/>
    <w:rsid w:val="00606D02"/>
    <w:rsid w:val="006165B5"/>
    <w:rsid w:val="00622635"/>
    <w:rsid w:val="006356A0"/>
    <w:rsid w:val="00637D4C"/>
    <w:rsid w:val="00642323"/>
    <w:rsid w:val="00650FE3"/>
    <w:rsid w:val="006624A2"/>
    <w:rsid w:val="00664D9D"/>
    <w:rsid w:val="00674313"/>
    <w:rsid w:val="00692681"/>
    <w:rsid w:val="00693ED1"/>
    <w:rsid w:val="00696088"/>
    <w:rsid w:val="00697717"/>
    <w:rsid w:val="006B3D65"/>
    <w:rsid w:val="006B6118"/>
    <w:rsid w:val="006C09EF"/>
    <w:rsid w:val="006C5B68"/>
    <w:rsid w:val="006D3C47"/>
    <w:rsid w:val="006D5959"/>
    <w:rsid w:val="006E3BE3"/>
    <w:rsid w:val="006E5B47"/>
    <w:rsid w:val="006F3D80"/>
    <w:rsid w:val="006F4429"/>
    <w:rsid w:val="006F5166"/>
    <w:rsid w:val="00706CF4"/>
    <w:rsid w:val="007147AC"/>
    <w:rsid w:val="00721D9A"/>
    <w:rsid w:val="0075170B"/>
    <w:rsid w:val="007537EB"/>
    <w:rsid w:val="00760D05"/>
    <w:rsid w:val="00760DD5"/>
    <w:rsid w:val="0076176F"/>
    <w:rsid w:val="00762E63"/>
    <w:rsid w:val="007772D5"/>
    <w:rsid w:val="00780FA3"/>
    <w:rsid w:val="00781975"/>
    <w:rsid w:val="007B5345"/>
    <w:rsid w:val="007E6C71"/>
    <w:rsid w:val="007F0C53"/>
    <w:rsid w:val="007F3A02"/>
    <w:rsid w:val="00827BE1"/>
    <w:rsid w:val="00830329"/>
    <w:rsid w:val="00833D8E"/>
    <w:rsid w:val="008411C8"/>
    <w:rsid w:val="00841903"/>
    <w:rsid w:val="00855CDA"/>
    <w:rsid w:val="0086343F"/>
    <w:rsid w:val="0086565B"/>
    <w:rsid w:val="00866340"/>
    <w:rsid w:val="00872E50"/>
    <w:rsid w:val="00875D94"/>
    <w:rsid w:val="00885556"/>
    <w:rsid w:val="0089672F"/>
    <w:rsid w:val="008A3DCB"/>
    <w:rsid w:val="008A60EE"/>
    <w:rsid w:val="008B160D"/>
    <w:rsid w:val="008C2DA1"/>
    <w:rsid w:val="008C4A4B"/>
    <w:rsid w:val="008D1647"/>
    <w:rsid w:val="008D2570"/>
    <w:rsid w:val="008D5A20"/>
    <w:rsid w:val="008E2EB8"/>
    <w:rsid w:val="008E4944"/>
    <w:rsid w:val="008E5C1F"/>
    <w:rsid w:val="008E77F0"/>
    <w:rsid w:val="0090676D"/>
    <w:rsid w:val="009173CC"/>
    <w:rsid w:val="00921132"/>
    <w:rsid w:val="0092245B"/>
    <w:rsid w:val="0092375C"/>
    <w:rsid w:val="00927161"/>
    <w:rsid w:val="00941D1F"/>
    <w:rsid w:val="009450E9"/>
    <w:rsid w:val="00950859"/>
    <w:rsid w:val="00955DBE"/>
    <w:rsid w:val="00971B13"/>
    <w:rsid w:val="0098257D"/>
    <w:rsid w:val="00985B5D"/>
    <w:rsid w:val="00991B9C"/>
    <w:rsid w:val="009A13BF"/>
    <w:rsid w:val="009A2166"/>
    <w:rsid w:val="009A72AF"/>
    <w:rsid w:val="009B0C81"/>
    <w:rsid w:val="009B18C0"/>
    <w:rsid w:val="009C7FC8"/>
    <w:rsid w:val="009D597A"/>
    <w:rsid w:val="009E45D5"/>
    <w:rsid w:val="009F5E0B"/>
    <w:rsid w:val="00A02B7B"/>
    <w:rsid w:val="00A03B80"/>
    <w:rsid w:val="00A05400"/>
    <w:rsid w:val="00A062DB"/>
    <w:rsid w:val="00A105A2"/>
    <w:rsid w:val="00A13B1C"/>
    <w:rsid w:val="00A14DE0"/>
    <w:rsid w:val="00A16F79"/>
    <w:rsid w:val="00A207CE"/>
    <w:rsid w:val="00A27AB6"/>
    <w:rsid w:val="00A416E9"/>
    <w:rsid w:val="00A45B94"/>
    <w:rsid w:val="00A46ABD"/>
    <w:rsid w:val="00A56936"/>
    <w:rsid w:val="00A57B01"/>
    <w:rsid w:val="00A60CDC"/>
    <w:rsid w:val="00A6146A"/>
    <w:rsid w:val="00A65C0A"/>
    <w:rsid w:val="00A776B7"/>
    <w:rsid w:val="00A77B3E"/>
    <w:rsid w:val="00A77FA1"/>
    <w:rsid w:val="00A95C87"/>
    <w:rsid w:val="00A9744B"/>
    <w:rsid w:val="00AA0691"/>
    <w:rsid w:val="00AA2E9F"/>
    <w:rsid w:val="00AA3B42"/>
    <w:rsid w:val="00AA45C3"/>
    <w:rsid w:val="00AC1581"/>
    <w:rsid w:val="00AC2E8D"/>
    <w:rsid w:val="00AC5AAC"/>
    <w:rsid w:val="00AD7849"/>
    <w:rsid w:val="00AF230C"/>
    <w:rsid w:val="00AF437B"/>
    <w:rsid w:val="00B04026"/>
    <w:rsid w:val="00B074DB"/>
    <w:rsid w:val="00B16241"/>
    <w:rsid w:val="00B17A8B"/>
    <w:rsid w:val="00B34BF3"/>
    <w:rsid w:val="00B36BC6"/>
    <w:rsid w:val="00B37325"/>
    <w:rsid w:val="00B43004"/>
    <w:rsid w:val="00B51852"/>
    <w:rsid w:val="00B56DDD"/>
    <w:rsid w:val="00B600FE"/>
    <w:rsid w:val="00B65CFF"/>
    <w:rsid w:val="00B660A3"/>
    <w:rsid w:val="00B7491A"/>
    <w:rsid w:val="00B80D1F"/>
    <w:rsid w:val="00B874CC"/>
    <w:rsid w:val="00B9742A"/>
    <w:rsid w:val="00BA55D1"/>
    <w:rsid w:val="00BC1D56"/>
    <w:rsid w:val="00BD6875"/>
    <w:rsid w:val="00BE2EE1"/>
    <w:rsid w:val="00BE449A"/>
    <w:rsid w:val="00BE516C"/>
    <w:rsid w:val="00BF3F88"/>
    <w:rsid w:val="00C001F0"/>
    <w:rsid w:val="00C07542"/>
    <w:rsid w:val="00C155B5"/>
    <w:rsid w:val="00C172F4"/>
    <w:rsid w:val="00C24B8F"/>
    <w:rsid w:val="00C26471"/>
    <w:rsid w:val="00C36159"/>
    <w:rsid w:val="00C62822"/>
    <w:rsid w:val="00C6404D"/>
    <w:rsid w:val="00C96860"/>
    <w:rsid w:val="00CA175C"/>
    <w:rsid w:val="00CC1CA5"/>
    <w:rsid w:val="00CC3B44"/>
    <w:rsid w:val="00CD0A76"/>
    <w:rsid w:val="00D04A1C"/>
    <w:rsid w:val="00D144BE"/>
    <w:rsid w:val="00D15333"/>
    <w:rsid w:val="00D20DA9"/>
    <w:rsid w:val="00D3056B"/>
    <w:rsid w:val="00D34A57"/>
    <w:rsid w:val="00D37FF5"/>
    <w:rsid w:val="00D55E65"/>
    <w:rsid w:val="00D6116D"/>
    <w:rsid w:val="00D70E27"/>
    <w:rsid w:val="00D80EAC"/>
    <w:rsid w:val="00D81162"/>
    <w:rsid w:val="00D816C7"/>
    <w:rsid w:val="00DA27D3"/>
    <w:rsid w:val="00DC680B"/>
    <w:rsid w:val="00DE0996"/>
    <w:rsid w:val="00DE236A"/>
    <w:rsid w:val="00DE336B"/>
    <w:rsid w:val="00DE3444"/>
    <w:rsid w:val="00DE65AA"/>
    <w:rsid w:val="00DF0E45"/>
    <w:rsid w:val="00DF39B7"/>
    <w:rsid w:val="00DF76EE"/>
    <w:rsid w:val="00DF78C3"/>
    <w:rsid w:val="00E0471D"/>
    <w:rsid w:val="00E05B00"/>
    <w:rsid w:val="00E07DB3"/>
    <w:rsid w:val="00E15F6B"/>
    <w:rsid w:val="00E2120E"/>
    <w:rsid w:val="00E35997"/>
    <w:rsid w:val="00E36068"/>
    <w:rsid w:val="00E426BB"/>
    <w:rsid w:val="00E47C17"/>
    <w:rsid w:val="00E47E6A"/>
    <w:rsid w:val="00E52F47"/>
    <w:rsid w:val="00E615A1"/>
    <w:rsid w:val="00E62AB7"/>
    <w:rsid w:val="00E63EF6"/>
    <w:rsid w:val="00E70501"/>
    <w:rsid w:val="00E80869"/>
    <w:rsid w:val="00E810F6"/>
    <w:rsid w:val="00EA197B"/>
    <w:rsid w:val="00EA39C4"/>
    <w:rsid w:val="00EB194D"/>
    <w:rsid w:val="00EC4713"/>
    <w:rsid w:val="00EC4E1C"/>
    <w:rsid w:val="00EC7778"/>
    <w:rsid w:val="00ED2F01"/>
    <w:rsid w:val="00EE0752"/>
    <w:rsid w:val="00EE1585"/>
    <w:rsid w:val="00EE7B71"/>
    <w:rsid w:val="00EF232D"/>
    <w:rsid w:val="00EF445E"/>
    <w:rsid w:val="00EF5712"/>
    <w:rsid w:val="00F02812"/>
    <w:rsid w:val="00F0602B"/>
    <w:rsid w:val="00F24D29"/>
    <w:rsid w:val="00F34CA3"/>
    <w:rsid w:val="00F417E8"/>
    <w:rsid w:val="00F427AB"/>
    <w:rsid w:val="00F43B5F"/>
    <w:rsid w:val="00F43E46"/>
    <w:rsid w:val="00F462C6"/>
    <w:rsid w:val="00F47669"/>
    <w:rsid w:val="00F54BE4"/>
    <w:rsid w:val="00F65737"/>
    <w:rsid w:val="00F75B5B"/>
    <w:rsid w:val="00F84571"/>
    <w:rsid w:val="00F93D08"/>
    <w:rsid w:val="00F974AA"/>
    <w:rsid w:val="00FB2507"/>
    <w:rsid w:val="00FC4B2D"/>
    <w:rsid w:val="00FC5A5D"/>
    <w:rsid w:val="00FC67A4"/>
    <w:rsid w:val="00FF2F56"/>
    <w:rsid w:val="00FF4A3B"/>
    <w:rsid w:val="13ECA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35D6A"/>
  <w15:docId w15:val="{966ABDB6-92EE-4215-8B7F-572C8100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D0A7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5E3FEB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3F05DB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F5E0B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CD0A7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CD0A7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CD0A7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0A7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0A76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CD0A7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D0A7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0A76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0A7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0A7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0A7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0A76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CD0A76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CD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CD0A76"/>
    <w:rPr>
      <w:i/>
    </w:rPr>
  </w:style>
  <w:style w:type="paragraph" w:styleId="List">
    <w:name w:val="List"/>
    <w:basedOn w:val="Normal"/>
    <w:rsid w:val="00CD0A76"/>
    <w:pPr>
      <w:numPr>
        <w:numId w:val="26"/>
      </w:numPr>
    </w:pPr>
  </w:style>
  <w:style w:type="character" w:customStyle="1" w:styleId="StyleBold">
    <w:name w:val="Style Bold"/>
    <w:basedOn w:val="DefaultParagraphFont"/>
    <w:rsid w:val="00CD0A76"/>
    <w:rPr>
      <w:b/>
      <w:bCs/>
    </w:rPr>
  </w:style>
  <w:style w:type="table" w:styleId="Table3Deffects1">
    <w:name w:val="Table 3D effects 1"/>
    <w:basedOn w:val="TableNormal"/>
    <w:locked/>
    <w:rsid w:val="00CD0A7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0A7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D0A76"/>
    <w:pPr>
      <w:ind w:left="720"/>
      <w:contextualSpacing/>
    </w:pPr>
  </w:style>
  <w:style w:type="paragraph" w:customStyle="1" w:styleId="Centered">
    <w:name w:val="Centered"/>
    <w:basedOn w:val="Normal"/>
    <w:rsid w:val="00CD0A7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D0A7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D0A76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3F05DB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D0A7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D0A7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D0A7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D0A7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D0A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0A7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D0A76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F5E0B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D0A7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D0A7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D0A76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547B7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47B7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F75B5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9FCA2F-9F4F-4230-B296-FED38EF279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F77AB8-A7B2-4E0E-AA0F-2A8DB54D5F2B}">
  <ds:schemaRefs>
    <ds:schemaRef ds:uri="http://schemas.microsoft.com/office/2006/metadata/properties"/>
    <ds:schemaRef ds:uri="http://schemas.microsoft.com/office/infopath/2007/PartnerControls"/>
    <ds:schemaRef ds:uri="52985c86-f8c2-4ffb-9ed4-056f10e7bf99"/>
  </ds:schemaRefs>
</ds:datastoreItem>
</file>

<file path=customXml/itemProps3.xml><?xml version="1.0" encoding="utf-8"?>
<ds:datastoreItem xmlns:ds="http://schemas.openxmlformats.org/officeDocument/2006/customXml" ds:itemID="{8506A771-E91B-44FE-8319-83201D1B1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129AB-32B5-4853-BF7E-AB01A110BDE7}"/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344</TotalTime>
  <Pages>4</Pages>
  <Words>1330</Words>
  <Characters>7583</Characters>
  <Application>Microsoft Office Word</Application>
  <DocSecurity>0</DocSecurity>
  <Lines>63</Lines>
  <Paragraphs>17</Paragraphs>
  <ScaleCrop>false</ScaleCrop>
  <Company>Toshiba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220</cp:revision>
  <cp:lastPrinted>1900-12-31T14:00:00Z</cp:lastPrinted>
  <dcterms:created xsi:type="dcterms:W3CDTF">2018-07-30T22:28:00Z</dcterms:created>
  <dcterms:modified xsi:type="dcterms:W3CDTF">2022-05-18T01:46:00Z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10200</vt:r8>
  </property>
</Properties>
</file>